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4685311F" w:rsidR="007B7FEC" w:rsidRPr="00093294" w:rsidRDefault="00DB0ABB" w:rsidP="007B7FEC">
      <w:pPr>
        <w:pStyle w:val="Documentnumber"/>
      </w:pPr>
      <w:r>
        <w:t>L</w:t>
      </w:r>
      <w:r w:rsidR="00AF6C9B">
        <w:t>2.5.1&amp;2</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w:t>
      </w:r>
      <w:bookmarkStart w:id="0" w:name="_GoBack"/>
      <w:bookmarkEnd w:id="0"/>
      <w:r w:rsidR="00DB0ABB">
        <w:t>n Training</w:t>
      </w:r>
    </w:p>
    <w:p w14:paraId="69854BDD" w14:textId="77777777" w:rsidR="00390B86" w:rsidRDefault="00390B86" w:rsidP="00390B86"/>
    <w:p w14:paraId="2ADC2C90" w14:textId="64D4D4E4" w:rsidR="00913B44" w:rsidRPr="00093294" w:rsidRDefault="00DB0ABB" w:rsidP="00380F03">
      <w:pPr>
        <w:pStyle w:val="Documentname"/>
      </w:pPr>
      <w:r>
        <w:t>Level 2</w:t>
      </w:r>
      <w:r w:rsidR="00380F03">
        <w:t xml:space="preserve"> - </w:t>
      </w:r>
      <w:r w:rsidR="00AF6C9B" w:rsidRPr="00AF6C9B">
        <w:rPr>
          <w:bCs/>
        </w:rPr>
        <w:t>Surface Preparation before Coating</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Default="00913B44" w:rsidP="00D74AE1"/>
    <w:p w14:paraId="39BC43DD" w14:textId="77777777" w:rsidR="00390B86" w:rsidRDefault="00390B86" w:rsidP="00D74AE1"/>
    <w:p w14:paraId="06844251" w14:textId="77777777" w:rsidR="00390B86" w:rsidRDefault="00390B86" w:rsidP="00D74AE1"/>
    <w:p w14:paraId="1AF0C66A" w14:textId="77777777" w:rsidR="00390B86" w:rsidRDefault="00390B86" w:rsidP="00D74AE1"/>
    <w:p w14:paraId="21F891B3" w14:textId="77777777" w:rsidR="00390B86" w:rsidRPr="00093294" w:rsidRDefault="00390B86"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Pr="00093294" w:rsidRDefault="005C71FF" w:rsidP="00D74AE1"/>
    <w:p w14:paraId="0C97DBF3" w14:textId="77777777" w:rsidR="00883AE3" w:rsidRPr="00093294" w:rsidRDefault="00883AE3" w:rsidP="00D74AE1"/>
    <w:p w14:paraId="38DDA809" w14:textId="2983E458" w:rsidR="00913B44" w:rsidRPr="00093294" w:rsidRDefault="00913B44" w:rsidP="00913B44">
      <w:pPr>
        <w:pStyle w:val="Editionnumber"/>
      </w:pPr>
      <w:r w:rsidRPr="00093294">
        <w:t xml:space="preserve">Edition </w:t>
      </w:r>
      <w:ins w:id="1" w:author="Seamus Doyle" w:date="2017-03-04T17:57:00Z">
        <w:r w:rsidR="004E0B5D">
          <w:t>2</w:t>
        </w:r>
      </w:ins>
      <w:del w:id="2" w:author="Seamus Doyle" w:date="2017-03-04T17:57:00Z">
        <w:r w:rsidR="00C67E3E" w:rsidRPr="00C67E3E" w:rsidDel="004E0B5D">
          <w:delText>1</w:delText>
        </w:r>
      </w:del>
      <w:r w:rsidRPr="00C67E3E">
        <w:t>.</w:t>
      </w:r>
      <w:r w:rsidR="00C67E3E">
        <w:t>0</w:t>
      </w:r>
    </w:p>
    <w:p w14:paraId="2A8421EF" w14:textId="2C3E100B" w:rsidR="00913B44" w:rsidRPr="00093294" w:rsidRDefault="00C67E3E" w:rsidP="005C71FF">
      <w:pPr>
        <w:pStyle w:val="Documentdate"/>
      </w:pPr>
      <w:del w:id="3" w:author="Seamus Doyle" w:date="2017-03-04T17:58:00Z">
        <w:r w:rsidDel="004E0B5D">
          <w:delText>M</w:delText>
        </w:r>
        <w:r w:rsidR="00AF6C9B" w:rsidDel="004E0B5D">
          <w:delText xml:space="preserve">ay </w:delText>
        </w:r>
      </w:del>
      <w:ins w:id="4" w:author="Seamus Doyle" w:date="2017-03-04T17:58:00Z">
        <w:r w:rsidR="004E0B5D">
          <w:t xml:space="preserve">June </w:t>
        </w:r>
      </w:ins>
      <w:r w:rsidR="00AF6C9B">
        <w:t>201</w:t>
      </w:r>
      <w:ins w:id="5" w:author="Seamus Doyle" w:date="2017-03-04T17:58:00Z">
        <w:r w:rsidR="004E0B5D">
          <w:t>7</w:t>
        </w:r>
      </w:ins>
      <w:del w:id="6" w:author="Seamus Doyle" w:date="2017-03-04T17:58:00Z">
        <w:r w:rsidR="00AF6C9B" w:rsidDel="004E0B5D">
          <w:delText>3</w:delText>
        </w:r>
      </w:del>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6AB7CBAE" w:rsidR="00380F03" w:rsidRPr="00093294" w:rsidRDefault="00380F03" w:rsidP="00914E26">
            <w:pPr>
              <w:pStyle w:val="Tabletext"/>
            </w:pPr>
          </w:p>
        </w:tc>
        <w:tc>
          <w:tcPr>
            <w:tcW w:w="3576" w:type="dxa"/>
            <w:vAlign w:val="center"/>
          </w:tcPr>
          <w:p w14:paraId="33E1F4F7" w14:textId="280DBAF6" w:rsidR="00380F03" w:rsidRPr="00093294" w:rsidRDefault="00380F03" w:rsidP="00914E26">
            <w:pPr>
              <w:pStyle w:val="Tabletext"/>
            </w:pPr>
          </w:p>
        </w:tc>
        <w:tc>
          <w:tcPr>
            <w:tcW w:w="5001" w:type="dxa"/>
            <w:vAlign w:val="center"/>
          </w:tcPr>
          <w:p w14:paraId="7E7F719B" w14:textId="31CA46A9" w:rsidR="00380F03" w:rsidRPr="00093294" w:rsidRDefault="00380F03" w:rsidP="00914E26">
            <w:pPr>
              <w:pStyle w:val="Tabletext"/>
            </w:pPr>
          </w:p>
        </w:tc>
      </w:tr>
      <w:tr w:rsidR="00380F03" w:rsidRPr="00093294" w14:paraId="74473030" w14:textId="77777777" w:rsidTr="005E4659">
        <w:trPr>
          <w:trHeight w:val="851"/>
        </w:trPr>
        <w:tc>
          <w:tcPr>
            <w:tcW w:w="1908" w:type="dxa"/>
            <w:vAlign w:val="center"/>
          </w:tcPr>
          <w:p w14:paraId="0FF1F7E0" w14:textId="77777777"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11E1A68F" w14:textId="77777777" w:rsidR="00F2516C"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F2516C" w:rsidRPr="003718D4">
        <w:t>PART 1</w:t>
      </w:r>
      <w:r w:rsidR="00F2516C">
        <w:t xml:space="preserve"> - </w:t>
      </w:r>
      <w:r w:rsidR="00F2516C" w:rsidRPr="003718D4">
        <w:t>COURSE OVERVIEW</w:t>
      </w:r>
      <w:r w:rsidR="00F2516C">
        <w:tab/>
      </w:r>
      <w:r w:rsidR="00F2516C">
        <w:fldChar w:fldCharType="begin"/>
      </w:r>
      <w:r w:rsidR="00F2516C">
        <w:instrText xml:space="preserve"> PAGEREF _Toc471209830 \h </w:instrText>
      </w:r>
      <w:r w:rsidR="00F2516C">
        <w:fldChar w:fldCharType="separate"/>
      </w:r>
      <w:r w:rsidR="00F2516C">
        <w:t>6</w:t>
      </w:r>
      <w:r w:rsidR="00F2516C">
        <w:fldChar w:fldCharType="end"/>
      </w:r>
    </w:p>
    <w:p w14:paraId="18BF707A" w14:textId="77777777" w:rsidR="00F2516C" w:rsidRDefault="00F2516C">
      <w:pPr>
        <w:pStyle w:val="TOC1"/>
        <w:rPr>
          <w:rFonts w:eastAsiaTheme="minorEastAsia"/>
          <w:b w:val="0"/>
          <w:color w:val="auto"/>
          <w:sz w:val="24"/>
          <w:szCs w:val="24"/>
          <w:lang w:eastAsia="en-GB"/>
        </w:rPr>
      </w:pPr>
      <w:r w:rsidRPr="003718D4">
        <w:t>1.</w:t>
      </w:r>
      <w:r>
        <w:rPr>
          <w:rFonts w:eastAsiaTheme="minorEastAsia"/>
          <w:b w:val="0"/>
          <w:color w:val="auto"/>
          <w:sz w:val="24"/>
          <w:szCs w:val="24"/>
          <w:lang w:eastAsia="en-GB"/>
        </w:rPr>
        <w:tab/>
      </w:r>
      <w:r>
        <w:t>SCOPE</w:t>
      </w:r>
      <w:r>
        <w:tab/>
      </w:r>
      <w:r>
        <w:fldChar w:fldCharType="begin"/>
      </w:r>
      <w:r>
        <w:instrText xml:space="preserve"> PAGEREF _Toc471209831 \h </w:instrText>
      </w:r>
      <w:r>
        <w:fldChar w:fldCharType="separate"/>
      </w:r>
      <w:r>
        <w:t>6</w:t>
      </w:r>
      <w:r>
        <w:fldChar w:fldCharType="end"/>
      </w:r>
    </w:p>
    <w:p w14:paraId="034AB877" w14:textId="77777777" w:rsidR="00F2516C" w:rsidRDefault="00F2516C">
      <w:pPr>
        <w:pStyle w:val="TOC1"/>
        <w:rPr>
          <w:rFonts w:eastAsiaTheme="minorEastAsia"/>
          <w:b w:val="0"/>
          <w:color w:val="auto"/>
          <w:sz w:val="24"/>
          <w:szCs w:val="24"/>
          <w:lang w:eastAsia="en-GB"/>
        </w:rPr>
      </w:pPr>
      <w:r w:rsidRPr="003718D4">
        <w:t>2.</w:t>
      </w:r>
      <w:r>
        <w:rPr>
          <w:rFonts w:eastAsiaTheme="minorEastAsia"/>
          <w:b w:val="0"/>
          <w:color w:val="auto"/>
          <w:sz w:val="24"/>
          <w:szCs w:val="24"/>
          <w:lang w:eastAsia="en-GB"/>
        </w:rPr>
        <w:tab/>
      </w:r>
      <w:r w:rsidRPr="003718D4">
        <w:t>OBJECTIVE</w:t>
      </w:r>
      <w:r>
        <w:tab/>
      </w:r>
      <w:r>
        <w:fldChar w:fldCharType="begin"/>
      </w:r>
      <w:r>
        <w:instrText xml:space="preserve"> PAGEREF _Toc471209832 \h </w:instrText>
      </w:r>
      <w:r>
        <w:fldChar w:fldCharType="separate"/>
      </w:r>
      <w:r>
        <w:t>6</w:t>
      </w:r>
      <w:r>
        <w:fldChar w:fldCharType="end"/>
      </w:r>
    </w:p>
    <w:p w14:paraId="64934CEC" w14:textId="77777777" w:rsidR="00F2516C" w:rsidRDefault="00F2516C">
      <w:pPr>
        <w:pStyle w:val="TOC1"/>
        <w:rPr>
          <w:rFonts w:eastAsiaTheme="minorEastAsia"/>
          <w:b w:val="0"/>
          <w:color w:val="auto"/>
          <w:sz w:val="24"/>
          <w:szCs w:val="24"/>
          <w:lang w:eastAsia="en-GB"/>
        </w:rPr>
      </w:pPr>
      <w:r w:rsidRPr="003718D4">
        <w:t>3.</w:t>
      </w:r>
      <w:r>
        <w:rPr>
          <w:rFonts w:eastAsiaTheme="minorEastAsia"/>
          <w:b w:val="0"/>
          <w:color w:val="auto"/>
          <w:sz w:val="24"/>
          <w:szCs w:val="24"/>
          <w:lang w:eastAsia="en-GB"/>
        </w:rPr>
        <w:tab/>
      </w:r>
      <w:r>
        <w:t>COURSE OUTLINE</w:t>
      </w:r>
      <w:r>
        <w:tab/>
      </w:r>
      <w:r>
        <w:fldChar w:fldCharType="begin"/>
      </w:r>
      <w:r>
        <w:instrText xml:space="preserve"> PAGEREF _Toc471209833 \h </w:instrText>
      </w:r>
      <w:r>
        <w:fldChar w:fldCharType="separate"/>
      </w:r>
      <w:r>
        <w:t>6</w:t>
      </w:r>
      <w:r>
        <w:fldChar w:fldCharType="end"/>
      </w:r>
    </w:p>
    <w:p w14:paraId="01FAF393" w14:textId="77777777" w:rsidR="00F2516C" w:rsidRDefault="00F2516C">
      <w:pPr>
        <w:pStyle w:val="TOC1"/>
        <w:rPr>
          <w:rFonts w:eastAsiaTheme="minorEastAsia"/>
          <w:b w:val="0"/>
          <w:color w:val="auto"/>
          <w:sz w:val="24"/>
          <w:szCs w:val="24"/>
          <w:lang w:eastAsia="en-GB"/>
        </w:rPr>
      </w:pPr>
      <w:r w:rsidRPr="003718D4">
        <w:t>4.</w:t>
      </w:r>
      <w:r>
        <w:rPr>
          <w:rFonts w:eastAsiaTheme="minorEastAsia"/>
          <w:b w:val="0"/>
          <w:color w:val="auto"/>
          <w:sz w:val="24"/>
          <w:szCs w:val="24"/>
          <w:lang w:eastAsia="en-GB"/>
        </w:rPr>
        <w:tab/>
      </w:r>
      <w:r>
        <w:t>TEACHING MODULES</w:t>
      </w:r>
      <w:r>
        <w:tab/>
      </w:r>
      <w:r>
        <w:fldChar w:fldCharType="begin"/>
      </w:r>
      <w:r>
        <w:instrText xml:space="preserve"> PAGEREF _Toc471209834 \h </w:instrText>
      </w:r>
      <w:r>
        <w:fldChar w:fldCharType="separate"/>
      </w:r>
      <w:r>
        <w:t>6</w:t>
      </w:r>
      <w:r>
        <w:fldChar w:fldCharType="end"/>
      </w:r>
    </w:p>
    <w:p w14:paraId="135EFFDC" w14:textId="77777777" w:rsidR="00F2516C" w:rsidRDefault="00F2516C">
      <w:pPr>
        <w:pStyle w:val="TOC1"/>
        <w:rPr>
          <w:rFonts w:eastAsiaTheme="minorEastAsia"/>
          <w:b w:val="0"/>
          <w:color w:val="auto"/>
          <w:sz w:val="24"/>
          <w:szCs w:val="24"/>
          <w:lang w:eastAsia="en-GB"/>
        </w:rPr>
      </w:pPr>
      <w:r w:rsidRPr="003718D4">
        <w:t>5.</w:t>
      </w:r>
      <w:r>
        <w:rPr>
          <w:rFonts w:eastAsiaTheme="minorEastAsia"/>
          <w:b w:val="0"/>
          <w:color w:val="auto"/>
          <w:sz w:val="24"/>
          <w:szCs w:val="24"/>
          <w:lang w:eastAsia="en-GB"/>
        </w:rPr>
        <w:tab/>
      </w:r>
      <w:r>
        <w:t>SPECIFIC COURSE RELATED TEACHING AIDS</w:t>
      </w:r>
      <w:r>
        <w:tab/>
      </w:r>
      <w:r>
        <w:fldChar w:fldCharType="begin"/>
      </w:r>
      <w:r>
        <w:instrText xml:space="preserve"> PAGEREF _Toc471209835 \h </w:instrText>
      </w:r>
      <w:r>
        <w:fldChar w:fldCharType="separate"/>
      </w:r>
      <w:r>
        <w:t>7</w:t>
      </w:r>
      <w:r>
        <w:fldChar w:fldCharType="end"/>
      </w:r>
    </w:p>
    <w:p w14:paraId="3E8A49E8" w14:textId="77777777" w:rsidR="00F2516C" w:rsidRDefault="00F2516C">
      <w:pPr>
        <w:pStyle w:val="TOC1"/>
        <w:rPr>
          <w:rFonts w:eastAsiaTheme="minorEastAsia"/>
          <w:b w:val="0"/>
          <w:color w:val="auto"/>
          <w:sz w:val="24"/>
          <w:szCs w:val="24"/>
          <w:lang w:eastAsia="en-GB"/>
        </w:rPr>
      </w:pPr>
      <w:r w:rsidRPr="003718D4">
        <w:t>6.</w:t>
      </w:r>
      <w:r>
        <w:rPr>
          <w:rFonts w:eastAsiaTheme="minorEastAsia"/>
          <w:b w:val="0"/>
          <w:color w:val="auto"/>
          <w:sz w:val="24"/>
          <w:szCs w:val="24"/>
          <w:lang w:eastAsia="en-GB"/>
        </w:rPr>
        <w:tab/>
      </w:r>
      <w:r>
        <w:t>ACRONYMS</w:t>
      </w:r>
      <w:r>
        <w:tab/>
      </w:r>
      <w:r>
        <w:fldChar w:fldCharType="begin"/>
      </w:r>
      <w:r>
        <w:instrText xml:space="preserve"> PAGEREF _Toc471209836 \h </w:instrText>
      </w:r>
      <w:r>
        <w:fldChar w:fldCharType="separate"/>
      </w:r>
      <w:r>
        <w:t>7</w:t>
      </w:r>
      <w:r>
        <w:fldChar w:fldCharType="end"/>
      </w:r>
    </w:p>
    <w:p w14:paraId="5A420F7D" w14:textId="77777777" w:rsidR="00F2516C" w:rsidRDefault="00F2516C">
      <w:pPr>
        <w:pStyle w:val="TOC1"/>
        <w:rPr>
          <w:rFonts w:eastAsiaTheme="minorEastAsia"/>
          <w:b w:val="0"/>
          <w:color w:val="auto"/>
          <w:sz w:val="24"/>
          <w:szCs w:val="24"/>
          <w:lang w:eastAsia="en-GB"/>
        </w:rPr>
      </w:pPr>
      <w:r w:rsidRPr="003718D4">
        <w:t>7.</w:t>
      </w:r>
      <w:r>
        <w:rPr>
          <w:rFonts w:eastAsiaTheme="minorEastAsia"/>
          <w:b w:val="0"/>
          <w:color w:val="auto"/>
          <w:sz w:val="24"/>
          <w:szCs w:val="24"/>
          <w:lang w:eastAsia="en-GB"/>
        </w:rPr>
        <w:tab/>
      </w:r>
      <w:r w:rsidRPr="003718D4">
        <w:t>DEFINITIONS</w:t>
      </w:r>
      <w:r>
        <w:tab/>
      </w:r>
      <w:r>
        <w:fldChar w:fldCharType="begin"/>
      </w:r>
      <w:r>
        <w:instrText xml:space="preserve"> PAGEREF _Toc471209837 \h </w:instrText>
      </w:r>
      <w:r>
        <w:fldChar w:fldCharType="separate"/>
      </w:r>
      <w:r>
        <w:t>7</w:t>
      </w:r>
      <w:r>
        <w:fldChar w:fldCharType="end"/>
      </w:r>
    </w:p>
    <w:p w14:paraId="33590FD1" w14:textId="77777777" w:rsidR="00F2516C" w:rsidRDefault="00F2516C">
      <w:pPr>
        <w:pStyle w:val="TOC1"/>
        <w:rPr>
          <w:rFonts w:eastAsiaTheme="minorEastAsia"/>
          <w:b w:val="0"/>
          <w:color w:val="auto"/>
          <w:sz w:val="24"/>
          <w:szCs w:val="24"/>
          <w:lang w:eastAsia="en-GB"/>
        </w:rPr>
      </w:pPr>
      <w:r w:rsidRPr="003718D4">
        <w:t>8.</w:t>
      </w:r>
      <w:r>
        <w:rPr>
          <w:rFonts w:eastAsiaTheme="minorEastAsia"/>
          <w:b w:val="0"/>
          <w:color w:val="auto"/>
          <w:sz w:val="24"/>
          <w:szCs w:val="24"/>
          <w:lang w:eastAsia="en-GB"/>
        </w:rPr>
        <w:tab/>
      </w:r>
      <w:r>
        <w:t>REFERENCES</w:t>
      </w:r>
      <w:r>
        <w:tab/>
      </w:r>
      <w:r>
        <w:fldChar w:fldCharType="begin"/>
      </w:r>
      <w:r>
        <w:instrText xml:space="preserve"> PAGEREF _Toc471209838 \h </w:instrText>
      </w:r>
      <w:r>
        <w:fldChar w:fldCharType="separate"/>
      </w:r>
      <w:r>
        <w:t>7</w:t>
      </w:r>
      <w:r>
        <w:fldChar w:fldCharType="end"/>
      </w:r>
    </w:p>
    <w:p w14:paraId="7AC0A3DB" w14:textId="77777777" w:rsidR="00F2516C" w:rsidRDefault="00F2516C">
      <w:pPr>
        <w:pStyle w:val="TOC1"/>
        <w:rPr>
          <w:rFonts w:eastAsiaTheme="minorEastAsia"/>
          <w:b w:val="0"/>
          <w:color w:val="auto"/>
          <w:sz w:val="24"/>
          <w:szCs w:val="24"/>
          <w:lang w:eastAsia="en-GB"/>
        </w:rPr>
      </w:pPr>
      <w:r w:rsidRPr="003718D4">
        <w:t>PART 2</w:t>
      </w:r>
      <w:r>
        <w:t xml:space="preserve"> – TEACHING MODULES</w:t>
      </w:r>
      <w:r>
        <w:tab/>
      </w:r>
      <w:r>
        <w:fldChar w:fldCharType="begin"/>
      </w:r>
      <w:r>
        <w:instrText xml:space="preserve"> PAGEREF _Toc471209839 \h </w:instrText>
      </w:r>
      <w:r>
        <w:fldChar w:fldCharType="separate"/>
      </w:r>
      <w:r>
        <w:t>8</w:t>
      </w:r>
      <w:r>
        <w:fldChar w:fldCharType="end"/>
      </w:r>
    </w:p>
    <w:p w14:paraId="4B5B0E15" w14:textId="77777777" w:rsidR="00F2516C" w:rsidRDefault="00F2516C">
      <w:pPr>
        <w:pStyle w:val="TOC1"/>
        <w:rPr>
          <w:rFonts w:eastAsiaTheme="minorEastAsia"/>
          <w:b w:val="0"/>
          <w:color w:val="auto"/>
          <w:sz w:val="24"/>
          <w:szCs w:val="24"/>
          <w:lang w:eastAsia="en-GB"/>
        </w:rPr>
      </w:pPr>
      <w:r w:rsidRPr="003718D4">
        <w:t>1.</w:t>
      </w:r>
      <w:r>
        <w:rPr>
          <w:rFonts w:eastAsiaTheme="minorEastAsia"/>
          <w:b w:val="0"/>
          <w:color w:val="auto"/>
          <w:sz w:val="24"/>
          <w:szCs w:val="24"/>
          <w:lang w:eastAsia="en-GB"/>
        </w:rPr>
        <w:tab/>
      </w:r>
      <w:r>
        <w:t xml:space="preserve">MODULE 1 – </w:t>
      </w:r>
      <w:r w:rsidRPr="003718D4">
        <w:t>INTRODUCTION TO SURFACE PREPARATION</w:t>
      </w:r>
      <w:r>
        <w:tab/>
      </w:r>
      <w:r>
        <w:fldChar w:fldCharType="begin"/>
      </w:r>
      <w:r>
        <w:instrText xml:space="preserve"> PAGEREF _Toc471209840 \h </w:instrText>
      </w:r>
      <w:r>
        <w:fldChar w:fldCharType="separate"/>
      </w:r>
      <w:r>
        <w:t>8</w:t>
      </w:r>
      <w:r>
        <w:fldChar w:fldCharType="end"/>
      </w:r>
    </w:p>
    <w:p w14:paraId="7F38097A" w14:textId="77777777" w:rsidR="00F2516C" w:rsidRDefault="00F2516C">
      <w:pPr>
        <w:pStyle w:val="TOC2"/>
        <w:rPr>
          <w:rFonts w:eastAsiaTheme="minorEastAsia"/>
          <w:color w:val="auto"/>
          <w:sz w:val="24"/>
          <w:szCs w:val="24"/>
          <w:lang w:eastAsia="en-GB"/>
        </w:rPr>
      </w:pPr>
      <w:r w:rsidRPr="003718D4">
        <w:t>1.1.</w:t>
      </w:r>
      <w:r>
        <w:rPr>
          <w:rFonts w:eastAsiaTheme="minorEastAsia"/>
          <w:color w:val="auto"/>
          <w:sz w:val="24"/>
          <w:szCs w:val="24"/>
          <w:lang w:eastAsia="en-GB"/>
        </w:rPr>
        <w:tab/>
      </w:r>
      <w:r>
        <w:t>Scope</w:t>
      </w:r>
      <w:r>
        <w:tab/>
      </w:r>
      <w:r>
        <w:fldChar w:fldCharType="begin"/>
      </w:r>
      <w:r>
        <w:instrText xml:space="preserve"> PAGEREF _Toc471209841 \h </w:instrText>
      </w:r>
      <w:r>
        <w:fldChar w:fldCharType="separate"/>
      </w:r>
      <w:r>
        <w:t>8</w:t>
      </w:r>
      <w:r>
        <w:fldChar w:fldCharType="end"/>
      </w:r>
    </w:p>
    <w:p w14:paraId="23D082F6" w14:textId="77777777" w:rsidR="00F2516C" w:rsidRDefault="00F2516C">
      <w:pPr>
        <w:pStyle w:val="TOC2"/>
        <w:rPr>
          <w:rFonts w:eastAsiaTheme="minorEastAsia"/>
          <w:color w:val="auto"/>
          <w:sz w:val="24"/>
          <w:szCs w:val="24"/>
          <w:lang w:eastAsia="en-GB"/>
        </w:rPr>
      </w:pPr>
      <w:r w:rsidRPr="003718D4">
        <w:t>1.2.</w:t>
      </w:r>
      <w:r>
        <w:rPr>
          <w:rFonts w:eastAsiaTheme="minorEastAsia"/>
          <w:color w:val="auto"/>
          <w:sz w:val="24"/>
          <w:szCs w:val="24"/>
          <w:lang w:eastAsia="en-GB"/>
        </w:rPr>
        <w:tab/>
      </w:r>
      <w:r>
        <w:t>Learning Objective</w:t>
      </w:r>
      <w:r>
        <w:tab/>
      </w:r>
      <w:r>
        <w:fldChar w:fldCharType="begin"/>
      </w:r>
      <w:r>
        <w:instrText xml:space="preserve"> PAGEREF _Toc471209842 \h </w:instrText>
      </w:r>
      <w:r>
        <w:fldChar w:fldCharType="separate"/>
      </w:r>
      <w:r>
        <w:t>8</w:t>
      </w:r>
      <w:r>
        <w:fldChar w:fldCharType="end"/>
      </w:r>
    </w:p>
    <w:p w14:paraId="113CD1BD" w14:textId="77777777" w:rsidR="00F2516C" w:rsidRDefault="00F2516C">
      <w:pPr>
        <w:pStyle w:val="TOC2"/>
        <w:rPr>
          <w:rFonts w:eastAsiaTheme="minorEastAsia"/>
          <w:color w:val="auto"/>
          <w:sz w:val="24"/>
          <w:szCs w:val="24"/>
          <w:lang w:eastAsia="en-GB"/>
        </w:rPr>
      </w:pPr>
      <w:r w:rsidRPr="003718D4">
        <w:t>1.3.</w:t>
      </w:r>
      <w:r>
        <w:rPr>
          <w:rFonts w:eastAsiaTheme="minorEastAsia"/>
          <w:color w:val="auto"/>
          <w:sz w:val="24"/>
          <w:szCs w:val="24"/>
          <w:lang w:eastAsia="en-GB"/>
        </w:rPr>
        <w:tab/>
      </w:r>
      <w:r>
        <w:t>Syllabus</w:t>
      </w:r>
      <w:r>
        <w:tab/>
      </w:r>
      <w:r>
        <w:fldChar w:fldCharType="begin"/>
      </w:r>
      <w:r>
        <w:instrText xml:space="preserve"> PAGEREF _Toc471209843 \h </w:instrText>
      </w:r>
      <w:r>
        <w:fldChar w:fldCharType="separate"/>
      </w:r>
      <w:r>
        <w:t>8</w:t>
      </w:r>
      <w:r>
        <w:fldChar w:fldCharType="end"/>
      </w:r>
    </w:p>
    <w:p w14:paraId="6547063E"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1.3.1.</w:t>
      </w:r>
      <w:r>
        <w:rPr>
          <w:rFonts w:eastAsiaTheme="minorEastAsia"/>
          <w:noProof/>
          <w:sz w:val="24"/>
          <w:szCs w:val="24"/>
          <w:lang w:eastAsia="en-GB"/>
        </w:rPr>
        <w:tab/>
      </w:r>
      <w:r>
        <w:rPr>
          <w:noProof/>
        </w:rPr>
        <w:t>Lesson 1 – Introduction</w:t>
      </w:r>
      <w:r>
        <w:rPr>
          <w:noProof/>
        </w:rPr>
        <w:tab/>
      </w:r>
      <w:r>
        <w:rPr>
          <w:noProof/>
        </w:rPr>
        <w:fldChar w:fldCharType="begin"/>
      </w:r>
      <w:r>
        <w:rPr>
          <w:noProof/>
        </w:rPr>
        <w:instrText xml:space="preserve"> PAGEREF _Toc471209844 \h </w:instrText>
      </w:r>
      <w:r>
        <w:rPr>
          <w:noProof/>
        </w:rPr>
      </w:r>
      <w:r>
        <w:rPr>
          <w:noProof/>
        </w:rPr>
        <w:fldChar w:fldCharType="separate"/>
      </w:r>
      <w:r>
        <w:rPr>
          <w:noProof/>
        </w:rPr>
        <w:t>8</w:t>
      </w:r>
      <w:r>
        <w:rPr>
          <w:noProof/>
        </w:rPr>
        <w:fldChar w:fldCharType="end"/>
      </w:r>
    </w:p>
    <w:p w14:paraId="70C75668"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1.3.2.</w:t>
      </w:r>
      <w:r>
        <w:rPr>
          <w:rFonts w:eastAsiaTheme="minorEastAsia"/>
          <w:noProof/>
          <w:sz w:val="24"/>
          <w:szCs w:val="24"/>
          <w:lang w:eastAsia="en-GB"/>
        </w:rPr>
        <w:tab/>
      </w:r>
      <w:r>
        <w:rPr>
          <w:noProof/>
        </w:rPr>
        <w:t>Lesson 2 – Selection factors</w:t>
      </w:r>
      <w:r>
        <w:rPr>
          <w:noProof/>
        </w:rPr>
        <w:tab/>
      </w:r>
      <w:r>
        <w:rPr>
          <w:noProof/>
        </w:rPr>
        <w:fldChar w:fldCharType="begin"/>
      </w:r>
      <w:r>
        <w:rPr>
          <w:noProof/>
        </w:rPr>
        <w:instrText xml:space="preserve"> PAGEREF _Toc471209845 \h </w:instrText>
      </w:r>
      <w:r>
        <w:rPr>
          <w:noProof/>
        </w:rPr>
      </w:r>
      <w:r>
        <w:rPr>
          <w:noProof/>
        </w:rPr>
        <w:fldChar w:fldCharType="separate"/>
      </w:r>
      <w:r>
        <w:rPr>
          <w:noProof/>
        </w:rPr>
        <w:t>8</w:t>
      </w:r>
      <w:r>
        <w:rPr>
          <w:noProof/>
        </w:rPr>
        <w:fldChar w:fldCharType="end"/>
      </w:r>
    </w:p>
    <w:p w14:paraId="2A4AC47A"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1.3.3.</w:t>
      </w:r>
      <w:r>
        <w:rPr>
          <w:rFonts w:eastAsiaTheme="minorEastAsia"/>
          <w:noProof/>
          <w:sz w:val="24"/>
          <w:szCs w:val="24"/>
          <w:lang w:eastAsia="en-GB"/>
        </w:rPr>
        <w:tab/>
      </w:r>
      <w:r>
        <w:rPr>
          <w:noProof/>
        </w:rPr>
        <w:t>Lesson 3 - Specification procedure</w:t>
      </w:r>
      <w:r>
        <w:rPr>
          <w:noProof/>
        </w:rPr>
        <w:tab/>
      </w:r>
      <w:r>
        <w:rPr>
          <w:noProof/>
        </w:rPr>
        <w:fldChar w:fldCharType="begin"/>
      </w:r>
      <w:r>
        <w:rPr>
          <w:noProof/>
        </w:rPr>
        <w:instrText xml:space="preserve"> PAGEREF _Toc471209846 \h </w:instrText>
      </w:r>
      <w:r>
        <w:rPr>
          <w:noProof/>
        </w:rPr>
      </w:r>
      <w:r>
        <w:rPr>
          <w:noProof/>
        </w:rPr>
        <w:fldChar w:fldCharType="separate"/>
      </w:r>
      <w:r>
        <w:rPr>
          <w:noProof/>
        </w:rPr>
        <w:t>8</w:t>
      </w:r>
      <w:r>
        <w:rPr>
          <w:noProof/>
        </w:rPr>
        <w:fldChar w:fldCharType="end"/>
      </w:r>
    </w:p>
    <w:p w14:paraId="116036FE" w14:textId="77777777" w:rsidR="00F2516C" w:rsidRDefault="00F2516C">
      <w:pPr>
        <w:pStyle w:val="TOC1"/>
        <w:rPr>
          <w:rFonts w:eastAsiaTheme="minorEastAsia"/>
          <w:b w:val="0"/>
          <w:color w:val="auto"/>
          <w:sz w:val="24"/>
          <w:szCs w:val="24"/>
          <w:lang w:eastAsia="en-GB"/>
        </w:rPr>
      </w:pPr>
      <w:r w:rsidRPr="003718D4">
        <w:t>2.</w:t>
      </w:r>
      <w:r>
        <w:rPr>
          <w:rFonts w:eastAsiaTheme="minorEastAsia"/>
          <w:b w:val="0"/>
          <w:color w:val="auto"/>
          <w:sz w:val="24"/>
          <w:szCs w:val="24"/>
          <w:lang w:eastAsia="en-GB"/>
        </w:rPr>
        <w:tab/>
      </w:r>
      <w:r>
        <w:t xml:space="preserve">MODULE 2 – </w:t>
      </w:r>
      <w:r w:rsidRPr="003718D4">
        <w:t>SURFACE REPAIRS</w:t>
      </w:r>
      <w:r>
        <w:tab/>
      </w:r>
      <w:r>
        <w:fldChar w:fldCharType="begin"/>
      </w:r>
      <w:r>
        <w:instrText xml:space="preserve"> PAGEREF _Toc471209847 \h </w:instrText>
      </w:r>
      <w:r>
        <w:fldChar w:fldCharType="separate"/>
      </w:r>
      <w:r>
        <w:t>8</w:t>
      </w:r>
      <w:r>
        <w:fldChar w:fldCharType="end"/>
      </w:r>
    </w:p>
    <w:p w14:paraId="332A6A5E" w14:textId="77777777" w:rsidR="00F2516C" w:rsidRDefault="00F2516C">
      <w:pPr>
        <w:pStyle w:val="TOC2"/>
        <w:rPr>
          <w:rFonts w:eastAsiaTheme="minorEastAsia"/>
          <w:color w:val="auto"/>
          <w:sz w:val="24"/>
          <w:szCs w:val="24"/>
          <w:lang w:eastAsia="en-GB"/>
        </w:rPr>
      </w:pPr>
      <w:r w:rsidRPr="003718D4">
        <w:t>2.1.</w:t>
      </w:r>
      <w:r>
        <w:rPr>
          <w:rFonts w:eastAsiaTheme="minorEastAsia"/>
          <w:color w:val="auto"/>
          <w:sz w:val="24"/>
          <w:szCs w:val="24"/>
          <w:lang w:eastAsia="en-GB"/>
        </w:rPr>
        <w:tab/>
      </w:r>
      <w:r>
        <w:t>Scope</w:t>
      </w:r>
      <w:r>
        <w:tab/>
      </w:r>
      <w:r>
        <w:fldChar w:fldCharType="begin"/>
      </w:r>
      <w:r>
        <w:instrText xml:space="preserve"> PAGEREF _Toc471209848 \h </w:instrText>
      </w:r>
      <w:r>
        <w:fldChar w:fldCharType="separate"/>
      </w:r>
      <w:r>
        <w:t>8</w:t>
      </w:r>
      <w:r>
        <w:fldChar w:fldCharType="end"/>
      </w:r>
    </w:p>
    <w:p w14:paraId="7D3F658C" w14:textId="77777777" w:rsidR="00F2516C" w:rsidRDefault="00F2516C">
      <w:pPr>
        <w:pStyle w:val="TOC2"/>
        <w:rPr>
          <w:rFonts w:eastAsiaTheme="minorEastAsia"/>
          <w:color w:val="auto"/>
          <w:sz w:val="24"/>
          <w:szCs w:val="24"/>
          <w:lang w:eastAsia="en-GB"/>
        </w:rPr>
      </w:pPr>
      <w:r w:rsidRPr="003718D4">
        <w:t>2.2.</w:t>
      </w:r>
      <w:r>
        <w:rPr>
          <w:rFonts w:eastAsiaTheme="minorEastAsia"/>
          <w:color w:val="auto"/>
          <w:sz w:val="24"/>
          <w:szCs w:val="24"/>
          <w:lang w:eastAsia="en-GB"/>
        </w:rPr>
        <w:tab/>
      </w:r>
      <w:r>
        <w:t>Learning Objective</w:t>
      </w:r>
      <w:r>
        <w:tab/>
      </w:r>
      <w:r>
        <w:fldChar w:fldCharType="begin"/>
      </w:r>
      <w:r>
        <w:instrText xml:space="preserve"> PAGEREF _Toc471209849 \h </w:instrText>
      </w:r>
      <w:r>
        <w:fldChar w:fldCharType="separate"/>
      </w:r>
      <w:r>
        <w:t>8</w:t>
      </w:r>
      <w:r>
        <w:fldChar w:fldCharType="end"/>
      </w:r>
    </w:p>
    <w:p w14:paraId="04279E0E" w14:textId="77777777" w:rsidR="00F2516C" w:rsidRDefault="00F2516C">
      <w:pPr>
        <w:pStyle w:val="TOC2"/>
        <w:rPr>
          <w:rFonts w:eastAsiaTheme="minorEastAsia"/>
          <w:color w:val="auto"/>
          <w:sz w:val="24"/>
          <w:szCs w:val="24"/>
          <w:lang w:eastAsia="en-GB"/>
        </w:rPr>
      </w:pPr>
      <w:r w:rsidRPr="003718D4">
        <w:t>2.3.</w:t>
      </w:r>
      <w:r>
        <w:rPr>
          <w:rFonts w:eastAsiaTheme="minorEastAsia"/>
          <w:color w:val="auto"/>
          <w:sz w:val="24"/>
          <w:szCs w:val="24"/>
          <w:lang w:eastAsia="en-GB"/>
        </w:rPr>
        <w:tab/>
      </w:r>
      <w:r>
        <w:t>Syllabus</w:t>
      </w:r>
      <w:r>
        <w:tab/>
      </w:r>
      <w:r>
        <w:fldChar w:fldCharType="begin"/>
      </w:r>
      <w:r>
        <w:instrText xml:space="preserve"> PAGEREF _Toc471209850 \h </w:instrText>
      </w:r>
      <w:r>
        <w:fldChar w:fldCharType="separate"/>
      </w:r>
      <w:r>
        <w:t>8</w:t>
      </w:r>
      <w:r>
        <w:fldChar w:fldCharType="end"/>
      </w:r>
    </w:p>
    <w:p w14:paraId="7EE72BAA"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2.3.1.</w:t>
      </w:r>
      <w:r>
        <w:rPr>
          <w:rFonts w:eastAsiaTheme="minorEastAsia"/>
          <w:noProof/>
          <w:sz w:val="24"/>
          <w:szCs w:val="24"/>
          <w:lang w:eastAsia="en-GB"/>
        </w:rPr>
        <w:tab/>
      </w:r>
      <w:r>
        <w:rPr>
          <w:noProof/>
        </w:rPr>
        <w:t>Lesson 1 – Defects to be corrected</w:t>
      </w:r>
      <w:r>
        <w:rPr>
          <w:noProof/>
        </w:rPr>
        <w:tab/>
      </w:r>
      <w:r>
        <w:rPr>
          <w:noProof/>
        </w:rPr>
        <w:fldChar w:fldCharType="begin"/>
      </w:r>
      <w:r>
        <w:rPr>
          <w:noProof/>
        </w:rPr>
        <w:instrText xml:space="preserve"> PAGEREF _Toc471209851 \h </w:instrText>
      </w:r>
      <w:r>
        <w:rPr>
          <w:noProof/>
        </w:rPr>
      </w:r>
      <w:r>
        <w:rPr>
          <w:noProof/>
        </w:rPr>
        <w:fldChar w:fldCharType="separate"/>
      </w:r>
      <w:r>
        <w:rPr>
          <w:noProof/>
        </w:rPr>
        <w:t>8</w:t>
      </w:r>
      <w:r>
        <w:rPr>
          <w:noProof/>
        </w:rPr>
        <w:fldChar w:fldCharType="end"/>
      </w:r>
    </w:p>
    <w:p w14:paraId="05831BE3"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2.3.2.</w:t>
      </w:r>
      <w:r>
        <w:rPr>
          <w:rFonts w:eastAsiaTheme="minorEastAsia"/>
          <w:noProof/>
          <w:sz w:val="24"/>
          <w:szCs w:val="24"/>
          <w:lang w:eastAsia="en-GB"/>
        </w:rPr>
        <w:tab/>
      </w:r>
      <w:r>
        <w:rPr>
          <w:noProof/>
        </w:rPr>
        <w:t>Lesson 2 – Means of repairs</w:t>
      </w:r>
      <w:r>
        <w:rPr>
          <w:noProof/>
        </w:rPr>
        <w:tab/>
      </w:r>
      <w:r>
        <w:rPr>
          <w:noProof/>
        </w:rPr>
        <w:fldChar w:fldCharType="begin"/>
      </w:r>
      <w:r>
        <w:rPr>
          <w:noProof/>
        </w:rPr>
        <w:instrText xml:space="preserve"> PAGEREF _Toc471209852 \h </w:instrText>
      </w:r>
      <w:r>
        <w:rPr>
          <w:noProof/>
        </w:rPr>
      </w:r>
      <w:r>
        <w:rPr>
          <w:noProof/>
        </w:rPr>
        <w:fldChar w:fldCharType="separate"/>
      </w:r>
      <w:r>
        <w:rPr>
          <w:noProof/>
        </w:rPr>
        <w:t>9</w:t>
      </w:r>
      <w:r>
        <w:rPr>
          <w:noProof/>
        </w:rPr>
        <w:fldChar w:fldCharType="end"/>
      </w:r>
    </w:p>
    <w:p w14:paraId="11D18226" w14:textId="77777777" w:rsidR="00F2516C" w:rsidRDefault="00F2516C">
      <w:pPr>
        <w:pStyle w:val="TOC1"/>
        <w:rPr>
          <w:rFonts w:eastAsiaTheme="minorEastAsia"/>
          <w:b w:val="0"/>
          <w:color w:val="auto"/>
          <w:sz w:val="24"/>
          <w:szCs w:val="24"/>
          <w:lang w:eastAsia="en-GB"/>
        </w:rPr>
      </w:pPr>
      <w:r w:rsidRPr="003718D4">
        <w:t>3.</w:t>
      </w:r>
      <w:r>
        <w:rPr>
          <w:rFonts w:eastAsiaTheme="minorEastAsia"/>
          <w:b w:val="0"/>
          <w:color w:val="auto"/>
          <w:sz w:val="24"/>
          <w:szCs w:val="24"/>
          <w:lang w:eastAsia="en-GB"/>
        </w:rPr>
        <w:tab/>
      </w:r>
      <w:r>
        <w:t xml:space="preserve">MODULE 3 – </w:t>
      </w:r>
      <w:r w:rsidRPr="003718D4">
        <w:t>MATERIALS IN USE</w:t>
      </w:r>
      <w:r>
        <w:tab/>
      </w:r>
      <w:r>
        <w:fldChar w:fldCharType="begin"/>
      </w:r>
      <w:r>
        <w:instrText xml:space="preserve"> PAGEREF _Toc471209853 \h </w:instrText>
      </w:r>
      <w:r>
        <w:fldChar w:fldCharType="separate"/>
      </w:r>
      <w:r>
        <w:t>9</w:t>
      </w:r>
      <w:r>
        <w:fldChar w:fldCharType="end"/>
      </w:r>
    </w:p>
    <w:p w14:paraId="2D7AA580" w14:textId="77777777" w:rsidR="00F2516C" w:rsidRDefault="00F2516C">
      <w:pPr>
        <w:pStyle w:val="TOC2"/>
        <w:rPr>
          <w:rFonts w:eastAsiaTheme="minorEastAsia"/>
          <w:color w:val="auto"/>
          <w:sz w:val="24"/>
          <w:szCs w:val="24"/>
          <w:lang w:eastAsia="en-GB"/>
        </w:rPr>
      </w:pPr>
      <w:r w:rsidRPr="003718D4">
        <w:t>3.1.</w:t>
      </w:r>
      <w:r>
        <w:rPr>
          <w:rFonts w:eastAsiaTheme="minorEastAsia"/>
          <w:color w:val="auto"/>
          <w:sz w:val="24"/>
          <w:szCs w:val="24"/>
          <w:lang w:eastAsia="en-GB"/>
        </w:rPr>
        <w:tab/>
      </w:r>
      <w:r>
        <w:t>Scope</w:t>
      </w:r>
      <w:r>
        <w:tab/>
      </w:r>
      <w:r>
        <w:fldChar w:fldCharType="begin"/>
      </w:r>
      <w:r>
        <w:instrText xml:space="preserve"> PAGEREF _Toc471209854 \h </w:instrText>
      </w:r>
      <w:r>
        <w:fldChar w:fldCharType="separate"/>
      </w:r>
      <w:r>
        <w:t>9</w:t>
      </w:r>
      <w:r>
        <w:fldChar w:fldCharType="end"/>
      </w:r>
    </w:p>
    <w:p w14:paraId="552BF418" w14:textId="77777777" w:rsidR="00F2516C" w:rsidRDefault="00F2516C">
      <w:pPr>
        <w:pStyle w:val="TOC2"/>
        <w:rPr>
          <w:rFonts w:eastAsiaTheme="minorEastAsia"/>
          <w:color w:val="auto"/>
          <w:sz w:val="24"/>
          <w:szCs w:val="24"/>
          <w:lang w:eastAsia="en-GB"/>
        </w:rPr>
      </w:pPr>
      <w:r w:rsidRPr="003718D4">
        <w:t>3.2.</w:t>
      </w:r>
      <w:r>
        <w:rPr>
          <w:rFonts w:eastAsiaTheme="minorEastAsia"/>
          <w:color w:val="auto"/>
          <w:sz w:val="24"/>
          <w:szCs w:val="24"/>
          <w:lang w:eastAsia="en-GB"/>
        </w:rPr>
        <w:tab/>
      </w:r>
      <w:r>
        <w:t>Learning Objective</w:t>
      </w:r>
      <w:r>
        <w:tab/>
      </w:r>
      <w:r>
        <w:fldChar w:fldCharType="begin"/>
      </w:r>
      <w:r>
        <w:instrText xml:space="preserve"> PAGEREF _Toc471209855 \h </w:instrText>
      </w:r>
      <w:r>
        <w:fldChar w:fldCharType="separate"/>
      </w:r>
      <w:r>
        <w:t>9</w:t>
      </w:r>
      <w:r>
        <w:fldChar w:fldCharType="end"/>
      </w:r>
    </w:p>
    <w:p w14:paraId="12401955" w14:textId="77777777" w:rsidR="00F2516C" w:rsidRDefault="00F2516C">
      <w:pPr>
        <w:pStyle w:val="TOC2"/>
        <w:rPr>
          <w:rFonts w:eastAsiaTheme="minorEastAsia"/>
          <w:color w:val="auto"/>
          <w:sz w:val="24"/>
          <w:szCs w:val="24"/>
          <w:lang w:eastAsia="en-GB"/>
        </w:rPr>
      </w:pPr>
      <w:r w:rsidRPr="003718D4">
        <w:t>3.3.</w:t>
      </w:r>
      <w:r>
        <w:rPr>
          <w:rFonts w:eastAsiaTheme="minorEastAsia"/>
          <w:color w:val="auto"/>
          <w:sz w:val="24"/>
          <w:szCs w:val="24"/>
          <w:lang w:eastAsia="en-GB"/>
        </w:rPr>
        <w:tab/>
      </w:r>
      <w:r>
        <w:t>Syllabus</w:t>
      </w:r>
      <w:r>
        <w:tab/>
      </w:r>
      <w:r>
        <w:fldChar w:fldCharType="begin"/>
      </w:r>
      <w:r>
        <w:instrText xml:space="preserve"> PAGEREF _Toc471209856 \h </w:instrText>
      </w:r>
      <w:r>
        <w:fldChar w:fldCharType="separate"/>
      </w:r>
      <w:r>
        <w:t>9</w:t>
      </w:r>
      <w:r>
        <w:fldChar w:fldCharType="end"/>
      </w:r>
    </w:p>
    <w:p w14:paraId="401898D6"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3.3.1.</w:t>
      </w:r>
      <w:r>
        <w:rPr>
          <w:rFonts w:eastAsiaTheme="minorEastAsia"/>
          <w:noProof/>
          <w:sz w:val="24"/>
          <w:szCs w:val="24"/>
          <w:lang w:eastAsia="en-GB"/>
        </w:rPr>
        <w:tab/>
      </w:r>
      <w:r>
        <w:rPr>
          <w:noProof/>
        </w:rPr>
        <w:t>Lesson 1 – Wood</w:t>
      </w:r>
      <w:r>
        <w:rPr>
          <w:noProof/>
        </w:rPr>
        <w:tab/>
      </w:r>
      <w:r>
        <w:rPr>
          <w:noProof/>
        </w:rPr>
        <w:fldChar w:fldCharType="begin"/>
      </w:r>
      <w:r>
        <w:rPr>
          <w:noProof/>
        </w:rPr>
        <w:instrText xml:space="preserve"> PAGEREF _Toc471209857 \h </w:instrText>
      </w:r>
      <w:r>
        <w:rPr>
          <w:noProof/>
        </w:rPr>
      </w:r>
      <w:r>
        <w:rPr>
          <w:noProof/>
        </w:rPr>
        <w:fldChar w:fldCharType="separate"/>
      </w:r>
      <w:r>
        <w:rPr>
          <w:noProof/>
        </w:rPr>
        <w:t>9</w:t>
      </w:r>
      <w:r>
        <w:rPr>
          <w:noProof/>
        </w:rPr>
        <w:fldChar w:fldCharType="end"/>
      </w:r>
    </w:p>
    <w:p w14:paraId="0AAC241C"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3.3.2.</w:t>
      </w:r>
      <w:r>
        <w:rPr>
          <w:rFonts w:eastAsiaTheme="minorEastAsia"/>
          <w:noProof/>
          <w:sz w:val="24"/>
          <w:szCs w:val="24"/>
          <w:lang w:eastAsia="en-GB"/>
        </w:rPr>
        <w:tab/>
      </w:r>
      <w:r>
        <w:rPr>
          <w:noProof/>
        </w:rPr>
        <w:t>Lesson 2 – Concrete &amp; Masonry</w:t>
      </w:r>
      <w:r>
        <w:rPr>
          <w:noProof/>
        </w:rPr>
        <w:tab/>
      </w:r>
      <w:r>
        <w:rPr>
          <w:noProof/>
        </w:rPr>
        <w:fldChar w:fldCharType="begin"/>
      </w:r>
      <w:r>
        <w:rPr>
          <w:noProof/>
        </w:rPr>
        <w:instrText xml:space="preserve"> PAGEREF _Toc471209858 \h </w:instrText>
      </w:r>
      <w:r>
        <w:rPr>
          <w:noProof/>
        </w:rPr>
      </w:r>
      <w:r>
        <w:rPr>
          <w:noProof/>
        </w:rPr>
        <w:fldChar w:fldCharType="separate"/>
      </w:r>
      <w:r>
        <w:rPr>
          <w:noProof/>
        </w:rPr>
        <w:t>9</w:t>
      </w:r>
      <w:r>
        <w:rPr>
          <w:noProof/>
        </w:rPr>
        <w:fldChar w:fldCharType="end"/>
      </w:r>
    </w:p>
    <w:p w14:paraId="08F1FBE6"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3.3.3.</w:t>
      </w:r>
      <w:r>
        <w:rPr>
          <w:rFonts w:eastAsiaTheme="minorEastAsia"/>
          <w:noProof/>
          <w:sz w:val="24"/>
          <w:szCs w:val="24"/>
          <w:lang w:eastAsia="en-GB"/>
        </w:rPr>
        <w:tab/>
      </w:r>
      <w:r>
        <w:rPr>
          <w:noProof/>
        </w:rPr>
        <w:t>Lesson 3 – Steel</w:t>
      </w:r>
      <w:r>
        <w:rPr>
          <w:noProof/>
        </w:rPr>
        <w:tab/>
      </w:r>
      <w:r>
        <w:rPr>
          <w:noProof/>
        </w:rPr>
        <w:fldChar w:fldCharType="begin"/>
      </w:r>
      <w:r>
        <w:rPr>
          <w:noProof/>
        </w:rPr>
        <w:instrText xml:space="preserve"> PAGEREF _Toc471209859 \h </w:instrText>
      </w:r>
      <w:r>
        <w:rPr>
          <w:noProof/>
        </w:rPr>
      </w:r>
      <w:r>
        <w:rPr>
          <w:noProof/>
        </w:rPr>
        <w:fldChar w:fldCharType="separate"/>
      </w:r>
      <w:r>
        <w:rPr>
          <w:noProof/>
        </w:rPr>
        <w:t>9</w:t>
      </w:r>
      <w:r>
        <w:rPr>
          <w:noProof/>
        </w:rPr>
        <w:fldChar w:fldCharType="end"/>
      </w:r>
    </w:p>
    <w:p w14:paraId="46596319"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3.3.4.</w:t>
      </w:r>
      <w:r>
        <w:rPr>
          <w:rFonts w:eastAsiaTheme="minorEastAsia"/>
          <w:noProof/>
          <w:sz w:val="24"/>
          <w:szCs w:val="24"/>
          <w:lang w:eastAsia="en-GB"/>
        </w:rPr>
        <w:tab/>
      </w:r>
      <w:r>
        <w:rPr>
          <w:noProof/>
        </w:rPr>
        <w:t>Lesson 4 – Aluminium alloys and other non-ferrous metals</w:t>
      </w:r>
      <w:r>
        <w:rPr>
          <w:noProof/>
        </w:rPr>
        <w:tab/>
      </w:r>
      <w:r>
        <w:rPr>
          <w:noProof/>
        </w:rPr>
        <w:fldChar w:fldCharType="begin"/>
      </w:r>
      <w:r>
        <w:rPr>
          <w:noProof/>
        </w:rPr>
        <w:instrText xml:space="preserve"> PAGEREF _Toc471209860 \h </w:instrText>
      </w:r>
      <w:r>
        <w:rPr>
          <w:noProof/>
        </w:rPr>
      </w:r>
      <w:r>
        <w:rPr>
          <w:noProof/>
        </w:rPr>
        <w:fldChar w:fldCharType="separate"/>
      </w:r>
      <w:r>
        <w:rPr>
          <w:noProof/>
        </w:rPr>
        <w:t>9</w:t>
      </w:r>
      <w:r>
        <w:rPr>
          <w:noProof/>
        </w:rPr>
        <w:fldChar w:fldCharType="end"/>
      </w:r>
    </w:p>
    <w:p w14:paraId="6E3B86ED"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3.3.5.</w:t>
      </w:r>
      <w:r>
        <w:rPr>
          <w:rFonts w:eastAsiaTheme="minorEastAsia"/>
          <w:noProof/>
          <w:sz w:val="24"/>
          <w:szCs w:val="24"/>
          <w:lang w:eastAsia="en-GB"/>
        </w:rPr>
        <w:tab/>
      </w:r>
      <w:r>
        <w:rPr>
          <w:noProof/>
        </w:rPr>
        <w:t>Lesson 5 – Plastics and composites</w:t>
      </w:r>
      <w:r>
        <w:rPr>
          <w:noProof/>
        </w:rPr>
        <w:tab/>
      </w:r>
      <w:r>
        <w:rPr>
          <w:noProof/>
        </w:rPr>
        <w:fldChar w:fldCharType="begin"/>
      </w:r>
      <w:r>
        <w:rPr>
          <w:noProof/>
        </w:rPr>
        <w:instrText xml:space="preserve"> PAGEREF _Toc471209861 \h </w:instrText>
      </w:r>
      <w:r>
        <w:rPr>
          <w:noProof/>
        </w:rPr>
      </w:r>
      <w:r>
        <w:rPr>
          <w:noProof/>
        </w:rPr>
        <w:fldChar w:fldCharType="separate"/>
      </w:r>
      <w:r>
        <w:rPr>
          <w:noProof/>
        </w:rPr>
        <w:t>9</w:t>
      </w:r>
      <w:r>
        <w:rPr>
          <w:noProof/>
        </w:rPr>
        <w:fldChar w:fldCharType="end"/>
      </w:r>
    </w:p>
    <w:p w14:paraId="7CB431EC" w14:textId="77777777" w:rsidR="00F2516C" w:rsidRDefault="00F2516C">
      <w:pPr>
        <w:pStyle w:val="TOC1"/>
        <w:rPr>
          <w:rFonts w:eastAsiaTheme="minorEastAsia"/>
          <w:b w:val="0"/>
          <w:color w:val="auto"/>
          <w:sz w:val="24"/>
          <w:szCs w:val="24"/>
          <w:lang w:eastAsia="en-GB"/>
        </w:rPr>
      </w:pPr>
      <w:r w:rsidRPr="003718D4">
        <w:t>4.</w:t>
      </w:r>
      <w:r>
        <w:rPr>
          <w:rFonts w:eastAsiaTheme="minorEastAsia"/>
          <w:b w:val="0"/>
          <w:color w:val="auto"/>
          <w:sz w:val="24"/>
          <w:szCs w:val="24"/>
          <w:lang w:eastAsia="en-GB"/>
        </w:rPr>
        <w:tab/>
      </w:r>
      <w:r>
        <w:t xml:space="preserve">MODULE 4 – </w:t>
      </w:r>
      <w:r w:rsidRPr="003718D4">
        <w:t>STANDARDS AND CONTROLS</w:t>
      </w:r>
      <w:r>
        <w:tab/>
      </w:r>
      <w:r>
        <w:fldChar w:fldCharType="begin"/>
      </w:r>
      <w:r>
        <w:instrText xml:space="preserve"> PAGEREF _Toc471209862 \h </w:instrText>
      </w:r>
      <w:r>
        <w:fldChar w:fldCharType="separate"/>
      </w:r>
      <w:r>
        <w:t>9</w:t>
      </w:r>
      <w:r>
        <w:fldChar w:fldCharType="end"/>
      </w:r>
    </w:p>
    <w:p w14:paraId="27EC2671" w14:textId="77777777" w:rsidR="00F2516C" w:rsidRDefault="00F2516C">
      <w:pPr>
        <w:pStyle w:val="TOC2"/>
        <w:rPr>
          <w:rFonts w:eastAsiaTheme="minorEastAsia"/>
          <w:color w:val="auto"/>
          <w:sz w:val="24"/>
          <w:szCs w:val="24"/>
          <w:lang w:eastAsia="en-GB"/>
        </w:rPr>
      </w:pPr>
      <w:r w:rsidRPr="003718D4">
        <w:t>4.1.</w:t>
      </w:r>
      <w:r>
        <w:rPr>
          <w:rFonts w:eastAsiaTheme="minorEastAsia"/>
          <w:color w:val="auto"/>
          <w:sz w:val="24"/>
          <w:szCs w:val="24"/>
          <w:lang w:eastAsia="en-GB"/>
        </w:rPr>
        <w:tab/>
      </w:r>
      <w:r>
        <w:t>Scope</w:t>
      </w:r>
      <w:r>
        <w:tab/>
      </w:r>
      <w:r>
        <w:fldChar w:fldCharType="begin"/>
      </w:r>
      <w:r>
        <w:instrText xml:space="preserve"> PAGEREF _Toc471209863 \h </w:instrText>
      </w:r>
      <w:r>
        <w:fldChar w:fldCharType="separate"/>
      </w:r>
      <w:r>
        <w:t>9</w:t>
      </w:r>
      <w:r>
        <w:fldChar w:fldCharType="end"/>
      </w:r>
    </w:p>
    <w:p w14:paraId="298B92B2" w14:textId="77777777" w:rsidR="00F2516C" w:rsidRDefault="00F2516C">
      <w:pPr>
        <w:pStyle w:val="TOC2"/>
        <w:rPr>
          <w:rFonts w:eastAsiaTheme="minorEastAsia"/>
          <w:color w:val="auto"/>
          <w:sz w:val="24"/>
          <w:szCs w:val="24"/>
          <w:lang w:eastAsia="en-GB"/>
        </w:rPr>
      </w:pPr>
      <w:r w:rsidRPr="003718D4">
        <w:t>4.2.</w:t>
      </w:r>
      <w:r>
        <w:rPr>
          <w:rFonts w:eastAsiaTheme="minorEastAsia"/>
          <w:color w:val="auto"/>
          <w:sz w:val="24"/>
          <w:szCs w:val="24"/>
          <w:lang w:eastAsia="en-GB"/>
        </w:rPr>
        <w:tab/>
      </w:r>
      <w:r>
        <w:t>Learning Objective</w:t>
      </w:r>
      <w:r>
        <w:tab/>
      </w:r>
      <w:r>
        <w:fldChar w:fldCharType="begin"/>
      </w:r>
      <w:r>
        <w:instrText xml:space="preserve"> PAGEREF _Toc471209864 \h </w:instrText>
      </w:r>
      <w:r>
        <w:fldChar w:fldCharType="separate"/>
      </w:r>
      <w:r>
        <w:t>10</w:t>
      </w:r>
      <w:r>
        <w:fldChar w:fldCharType="end"/>
      </w:r>
    </w:p>
    <w:p w14:paraId="6A8781BD" w14:textId="77777777" w:rsidR="00F2516C" w:rsidRDefault="00F2516C">
      <w:pPr>
        <w:pStyle w:val="TOC2"/>
        <w:rPr>
          <w:rFonts w:eastAsiaTheme="minorEastAsia"/>
          <w:color w:val="auto"/>
          <w:sz w:val="24"/>
          <w:szCs w:val="24"/>
          <w:lang w:eastAsia="en-GB"/>
        </w:rPr>
      </w:pPr>
      <w:r w:rsidRPr="003718D4">
        <w:t>4.3.</w:t>
      </w:r>
      <w:r>
        <w:rPr>
          <w:rFonts w:eastAsiaTheme="minorEastAsia"/>
          <w:color w:val="auto"/>
          <w:sz w:val="24"/>
          <w:szCs w:val="24"/>
          <w:lang w:eastAsia="en-GB"/>
        </w:rPr>
        <w:tab/>
      </w:r>
      <w:r>
        <w:t>Syllabus</w:t>
      </w:r>
      <w:r>
        <w:tab/>
      </w:r>
      <w:r>
        <w:fldChar w:fldCharType="begin"/>
      </w:r>
      <w:r>
        <w:instrText xml:space="preserve"> PAGEREF _Toc471209865 \h </w:instrText>
      </w:r>
      <w:r>
        <w:fldChar w:fldCharType="separate"/>
      </w:r>
      <w:r>
        <w:t>10</w:t>
      </w:r>
      <w:r>
        <w:fldChar w:fldCharType="end"/>
      </w:r>
    </w:p>
    <w:p w14:paraId="6B893003"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4.3.1.</w:t>
      </w:r>
      <w:r>
        <w:rPr>
          <w:rFonts w:eastAsiaTheme="minorEastAsia"/>
          <w:noProof/>
          <w:sz w:val="24"/>
          <w:szCs w:val="24"/>
          <w:lang w:eastAsia="en-GB"/>
        </w:rPr>
        <w:tab/>
      </w:r>
      <w:r>
        <w:rPr>
          <w:noProof/>
        </w:rPr>
        <w:t>Lesson 1 – Standards</w:t>
      </w:r>
      <w:r>
        <w:rPr>
          <w:noProof/>
        </w:rPr>
        <w:tab/>
      </w:r>
      <w:r>
        <w:rPr>
          <w:noProof/>
        </w:rPr>
        <w:fldChar w:fldCharType="begin"/>
      </w:r>
      <w:r>
        <w:rPr>
          <w:noProof/>
        </w:rPr>
        <w:instrText xml:space="preserve"> PAGEREF _Toc471209866 \h </w:instrText>
      </w:r>
      <w:r>
        <w:rPr>
          <w:noProof/>
        </w:rPr>
      </w:r>
      <w:r>
        <w:rPr>
          <w:noProof/>
        </w:rPr>
        <w:fldChar w:fldCharType="separate"/>
      </w:r>
      <w:r>
        <w:rPr>
          <w:noProof/>
        </w:rPr>
        <w:t>10</w:t>
      </w:r>
      <w:r>
        <w:rPr>
          <w:noProof/>
        </w:rPr>
        <w:fldChar w:fldCharType="end"/>
      </w:r>
    </w:p>
    <w:p w14:paraId="0903C2B4"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4.3.2.</w:t>
      </w:r>
      <w:r>
        <w:rPr>
          <w:rFonts w:eastAsiaTheme="minorEastAsia"/>
          <w:noProof/>
          <w:sz w:val="24"/>
          <w:szCs w:val="24"/>
          <w:lang w:eastAsia="en-GB"/>
        </w:rPr>
        <w:tab/>
      </w:r>
      <w:r>
        <w:rPr>
          <w:noProof/>
        </w:rPr>
        <w:t>Lesson 2 - Controls</w:t>
      </w:r>
      <w:r>
        <w:rPr>
          <w:noProof/>
        </w:rPr>
        <w:tab/>
      </w:r>
      <w:r>
        <w:rPr>
          <w:noProof/>
        </w:rPr>
        <w:fldChar w:fldCharType="begin"/>
      </w:r>
      <w:r>
        <w:rPr>
          <w:noProof/>
        </w:rPr>
        <w:instrText xml:space="preserve"> PAGEREF _Toc471209867 \h </w:instrText>
      </w:r>
      <w:r>
        <w:rPr>
          <w:noProof/>
        </w:rPr>
      </w:r>
      <w:r>
        <w:rPr>
          <w:noProof/>
        </w:rPr>
        <w:fldChar w:fldCharType="separate"/>
      </w:r>
      <w:r>
        <w:rPr>
          <w:noProof/>
        </w:rPr>
        <w:t>10</w:t>
      </w:r>
      <w:r>
        <w:rPr>
          <w:noProof/>
        </w:rPr>
        <w:fldChar w:fldCharType="end"/>
      </w:r>
    </w:p>
    <w:p w14:paraId="70511E2C" w14:textId="77777777" w:rsidR="00F2516C" w:rsidRDefault="00F2516C">
      <w:pPr>
        <w:pStyle w:val="TOC1"/>
        <w:rPr>
          <w:rFonts w:eastAsiaTheme="minorEastAsia"/>
          <w:b w:val="0"/>
          <w:color w:val="auto"/>
          <w:sz w:val="24"/>
          <w:szCs w:val="24"/>
          <w:lang w:eastAsia="en-GB"/>
        </w:rPr>
      </w:pPr>
      <w:r w:rsidRPr="003718D4">
        <w:lastRenderedPageBreak/>
        <w:t>5.</w:t>
      </w:r>
      <w:r>
        <w:rPr>
          <w:rFonts w:eastAsiaTheme="minorEastAsia"/>
          <w:b w:val="0"/>
          <w:color w:val="auto"/>
          <w:sz w:val="24"/>
          <w:szCs w:val="24"/>
          <w:lang w:eastAsia="en-GB"/>
        </w:rPr>
        <w:tab/>
      </w:r>
      <w:r>
        <w:t xml:space="preserve">MODULE 5 – </w:t>
      </w:r>
      <w:r w:rsidRPr="003718D4">
        <w:t>SURFACE PREPARATION</w:t>
      </w:r>
      <w:r>
        <w:tab/>
      </w:r>
      <w:r>
        <w:fldChar w:fldCharType="begin"/>
      </w:r>
      <w:r>
        <w:instrText xml:space="preserve"> PAGEREF _Toc471209868 \h </w:instrText>
      </w:r>
      <w:r>
        <w:fldChar w:fldCharType="separate"/>
      </w:r>
      <w:r>
        <w:t>10</w:t>
      </w:r>
      <w:r>
        <w:fldChar w:fldCharType="end"/>
      </w:r>
    </w:p>
    <w:p w14:paraId="72FF7352" w14:textId="77777777" w:rsidR="00F2516C" w:rsidRDefault="00F2516C">
      <w:pPr>
        <w:pStyle w:val="TOC2"/>
        <w:rPr>
          <w:rFonts w:eastAsiaTheme="minorEastAsia"/>
          <w:color w:val="auto"/>
          <w:sz w:val="24"/>
          <w:szCs w:val="24"/>
          <w:lang w:eastAsia="en-GB"/>
        </w:rPr>
      </w:pPr>
      <w:r w:rsidRPr="003718D4">
        <w:t>5.1.</w:t>
      </w:r>
      <w:r>
        <w:rPr>
          <w:rFonts w:eastAsiaTheme="minorEastAsia"/>
          <w:color w:val="auto"/>
          <w:sz w:val="24"/>
          <w:szCs w:val="24"/>
          <w:lang w:eastAsia="en-GB"/>
        </w:rPr>
        <w:tab/>
      </w:r>
      <w:r>
        <w:t>Scope</w:t>
      </w:r>
      <w:r>
        <w:tab/>
      </w:r>
      <w:r>
        <w:fldChar w:fldCharType="begin"/>
      </w:r>
      <w:r>
        <w:instrText xml:space="preserve"> PAGEREF _Toc471209869 \h </w:instrText>
      </w:r>
      <w:r>
        <w:fldChar w:fldCharType="separate"/>
      </w:r>
      <w:r>
        <w:t>10</w:t>
      </w:r>
      <w:r>
        <w:fldChar w:fldCharType="end"/>
      </w:r>
    </w:p>
    <w:p w14:paraId="4CF7FC03" w14:textId="77777777" w:rsidR="00F2516C" w:rsidRDefault="00F2516C">
      <w:pPr>
        <w:pStyle w:val="TOC2"/>
        <w:rPr>
          <w:rFonts w:eastAsiaTheme="minorEastAsia"/>
          <w:color w:val="auto"/>
          <w:sz w:val="24"/>
          <w:szCs w:val="24"/>
          <w:lang w:eastAsia="en-GB"/>
        </w:rPr>
      </w:pPr>
      <w:r w:rsidRPr="003718D4">
        <w:t>5.2.</w:t>
      </w:r>
      <w:r>
        <w:rPr>
          <w:rFonts w:eastAsiaTheme="minorEastAsia"/>
          <w:color w:val="auto"/>
          <w:sz w:val="24"/>
          <w:szCs w:val="24"/>
          <w:lang w:eastAsia="en-GB"/>
        </w:rPr>
        <w:tab/>
      </w:r>
      <w:r>
        <w:t>Learning Objective</w:t>
      </w:r>
      <w:r>
        <w:tab/>
      </w:r>
      <w:r>
        <w:fldChar w:fldCharType="begin"/>
      </w:r>
      <w:r>
        <w:instrText xml:space="preserve"> PAGEREF _Toc471209870 \h </w:instrText>
      </w:r>
      <w:r>
        <w:fldChar w:fldCharType="separate"/>
      </w:r>
      <w:r>
        <w:t>10</w:t>
      </w:r>
      <w:r>
        <w:fldChar w:fldCharType="end"/>
      </w:r>
    </w:p>
    <w:p w14:paraId="608BD63B" w14:textId="77777777" w:rsidR="00F2516C" w:rsidRDefault="00F2516C">
      <w:pPr>
        <w:pStyle w:val="TOC2"/>
        <w:rPr>
          <w:rFonts w:eastAsiaTheme="minorEastAsia"/>
          <w:color w:val="auto"/>
          <w:sz w:val="24"/>
          <w:szCs w:val="24"/>
          <w:lang w:eastAsia="en-GB"/>
        </w:rPr>
      </w:pPr>
      <w:r w:rsidRPr="003718D4">
        <w:t>5.3.</w:t>
      </w:r>
      <w:r>
        <w:rPr>
          <w:rFonts w:eastAsiaTheme="minorEastAsia"/>
          <w:color w:val="auto"/>
          <w:sz w:val="24"/>
          <w:szCs w:val="24"/>
          <w:lang w:eastAsia="en-GB"/>
        </w:rPr>
        <w:tab/>
      </w:r>
      <w:r>
        <w:t>Syllabus</w:t>
      </w:r>
      <w:r>
        <w:tab/>
      </w:r>
      <w:r>
        <w:fldChar w:fldCharType="begin"/>
      </w:r>
      <w:r>
        <w:instrText xml:space="preserve"> PAGEREF _Toc471209871 \h </w:instrText>
      </w:r>
      <w:r>
        <w:fldChar w:fldCharType="separate"/>
      </w:r>
      <w:r>
        <w:t>10</w:t>
      </w:r>
      <w:r>
        <w:fldChar w:fldCharType="end"/>
      </w:r>
    </w:p>
    <w:p w14:paraId="6FA678C9"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5.3.1.</w:t>
      </w:r>
      <w:r>
        <w:rPr>
          <w:rFonts w:eastAsiaTheme="minorEastAsia"/>
          <w:noProof/>
          <w:sz w:val="24"/>
          <w:szCs w:val="24"/>
          <w:lang w:eastAsia="en-GB"/>
        </w:rPr>
        <w:tab/>
      </w:r>
      <w:r>
        <w:rPr>
          <w:noProof/>
        </w:rPr>
        <w:t>Lesson 1 – Paint removal</w:t>
      </w:r>
      <w:r>
        <w:rPr>
          <w:noProof/>
        </w:rPr>
        <w:tab/>
      </w:r>
      <w:r>
        <w:rPr>
          <w:noProof/>
        </w:rPr>
        <w:fldChar w:fldCharType="begin"/>
      </w:r>
      <w:r>
        <w:rPr>
          <w:noProof/>
        </w:rPr>
        <w:instrText xml:space="preserve"> PAGEREF _Toc471209872 \h </w:instrText>
      </w:r>
      <w:r>
        <w:rPr>
          <w:noProof/>
        </w:rPr>
      </w:r>
      <w:r>
        <w:rPr>
          <w:noProof/>
        </w:rPr>
        <w:fldChar w:fldCharType="separate"/>
      </w:r>
      <w:r>
        <w:rPr>
          <w:noProof/>
        </w:rPr>
        <w:t>10</w:t>
      </w:r>
      <w:r>
        <w:rPr>
          <w:noProof/>
        </w:rPr>
        <w:fldChar w:fldCharType="end"/>
      </w:r>
    </w:p>
    <w:p w14:paraId="6074B1AD"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5.3.2.</w:t>
      </w:r>
      <w:r>
        <w:rPr>
          <w:rFonts w:eastAsiaTheme="minorEastAsia"/>
          <w:noProof/>
          <w:sz w:val="24"/>
          <w:szCs w:val="24"/>
          <w:lang w:eastAsia="en-GB"/>
        </w:rPr>
        <w:tab/>
      </w:r>
      <w:r>
        <w:rPr>
          <w:noProof/>
        </w:rPr>
        <w:t xml:space="preserve">Lesson 2 - </w:t>
      </w:r>
      <w:r w:rsidRPr="003718D4">
        <w:rPr>
          <w:rFonts w:ascii="Arial" w:hAnsi="Arial" w:cs="Arial"/>
          <w:noProof/>
          <w:lang w:val="en-US"/>
        </w:rPr>
        <w:t>Mechanical</w:t>
      </w:r>
      <w:r w:rsidRPr="003718D4">
        <w:rPr>
          <w:rFonts w:ascii="Arial" w:hAnsi="Arial" w:cs="Arial"/>
          <w:noProof/>
        </w:rPr>
        <w:t xml:space="preserve"> surface preparation method</w:t>
      </w:r>
      <w:r>
        <w:rPr>
          <w:noProof/>
        </w:rPr>
        <w:tab/>
      </w:r>
      <w:r>
        <w:rPr>
          <w:noProof/>
        </w:rPr>
        <w:fldChar w:fldCharType="begin"/>
      </w:r>
      <w:r>
        <w:rPr>
          <w:noProof/>
        </w:rPr>
        <w:instrText xml:space="preserve"> PAGEREF _Toc471209873 \h </w:instrText>
      </w:r>
      <w:r>
        <w:rPr>
          <w:noProof/>
        </w:rPr>
      </w:r>
      <w:r>
        <w:rPr>
          <w:noProof/>
        </w:rPr>
        <w:fldChar w:fldCharType="separate"/>
      </w:r>
      <w:r>
        <w:rPr>
          <w:noProof/>
        </w:rPr>
        <w:t>10</w:t>
      </w:r>
      <w:r>
        <w:rPr>
          <w:noProof/>
        </w:rPr>
        <w:fldChar w:fldCharType="end"/>
      </w:r>
    </w:p>
    <w:p w14:paraId="77D12105"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5.3.3.</w:t>
      </w:r>
      <w:r>
        <w:rPr>
          <w:rFonts w:eastAsiaTheme="minorEastAsia"/>
          <w:noProof/>
          <w:sz w:val="24"/>
          <w:szCs w:val="24"/>
          <w:lang w:eastAsia="en-GB"/>
        </w:rPr>
        <w:tab/>
      </w:r>
      <w:r>
        <w:rPr>
          <w:noProof/>
        </w:rPr>
        <w:t xml:space="preserve">Lesson 3 – </w:t>
      </w:r>
      <w:r w:rsidRPr="003718D4">
        <w:rPr>
          <w:noProof/>
          <w:lang w:val="en-US"/>
        </w:rPr>
        <w:t>Chemical</w:t>
      </w:r>
      <w:r>
        <w:rPr>
          <w:noProof/>
        </w:rPr>
        <w:t xml:space="preserve"> surface preparation methods</w:t>
      </w:r>
      <w:r>
        <w:rPr>
          <w:noProof/>
        </w:rPr>
        <w:tab/>
      </w:r>
      <w:r>
        <w:rPr>
          <w:noProof/>
        </w:rPr>
        <w:fldChar w:fldCharType="begin"/>
      </w:r>
      <w:r>
        <w:rPr>
          <w:noProof/>
        </w:rPr>
        <w:instrText xml:space="preserve"> PAGEREF _Toc471209874 \h </w:instrText>
      </w:r>
      <w:r>
        <w:rPr>
          <w:noProof/>
        </w:rPr>
      </w:r>
      <w:r>
        <w:rPr>
          <w:noProof/>
        </w:rPr>
        <w:fldChar w:fldCharType="separate"/>
      </w:r>
      <w:r>
        <w:rPr>
          <w:noProof/>
        </w:rPr>
        <w:t>11</w:t>
      </w:r>
      <w:r>
        <w:rPr>
          <w:noProof/>
        </w:rPr>
        <w:fldChar w:fldCharType="end"/>
      </w:r>
    </w:p>
    <w:p w14:paraId="2CECC197" w14:textId="77777777" w:rsidR="00F2516C" w:rsidRDefault="00F2516C">
      <w:pPr>
        <w:pStyle w:val="TOC1"/>
        <w:rPr>
          <w:rFonts w:eastAsiaTheme="minorEastAsia"/>
          <w:b w:val="0"/>
          <w:color w:val="auto"/>
          <w:sz w:val="24"/>
          <w:szCs w:val="24"/>
          <w:lang w:eastAsia="en-GB"/>
        </w:rPr>
      </w:pPr>
      <w:r w:rsidRPr="003718D4">
        <w:t>6.</w:t>
      </w:r>
      <w:r>
        <w:rPr>
          <w:rFonts w:eastAsiaTheme="minorEastAsia"/>
          <w:b w:val="0"/>
          <w:color w:val="auto"/>
          <w:sz w:val="24"/>
          <w:szCs w:val="24"/>
          <w:lang w:eastAsia="en-GB"/>
        </w:rPr>
        <w:tab/>
      </w:r>
      <w:r>
        <w:t xml:space="preserve">MODULE 6 – </w:t>
      </w:r>
      <w:r w:rsidRPr="003718D4">
        <w:t>SITE VISIT</w:t>
      </w:r>
      <w:r>
        <w:tab/>
      </w:r>
      <w:r>
        <w:fldChar w:fldCharType="begin"/>
      </w:r>
      <w:r>
        <w:instrText xml:space="preserve"> PAGEREF _Toc471209875 \h </w:instrText>
      </w:r>
      <w:r>
        <w:fldChar w:fldCharType="separate"/>
      </w:r>
      <w:r>
        <w:t>11</w:t>
      </w:r>
      <w:r>
        <w:fldChar w:fldCharType="end"/>
      </w:r>
    </w:p>
    <w:p w14:paraId="11CB929A" w14:textId="77777777" w:rsidR="00F2516C" w:rsidRDefault="00F2516C">
      <w:pPr>
        <w:pStyle w:val="TOC2"/>
        <w:rPr>
          <w:rFonts w:eastAsiaTheme="minorEastAsia"/>
          <w:color w:val="auto"/>
          <w:sz w:val="24"/>
          <w:szCs w:val="24"/>
          <w:lang w:eastAsia="en-GB"/>
        </w:rPr>
      </w:pPr>
      <w:r w:rsidRPr="003718D4">
        <w:t>6.1.</w:t>
      </w:r>
      <w:r>
        <w:rPr>
          <w:rFonts w:eastAsiaTheme="minorEastAsia"/>
          <w:color w:val="auto"/>
          <w:sz w:val="24"/>
          <w:szCs w:val="24"/>
          <w:lang w:eastAsia="en-GB"/>
        </w:rPr>
        <w:tab/>
      </w:r>
      <w:r>
        <w:t>Scope</w:t>
      </w:r>
      <w:r>
        <w:tab/>
      </w:r>
      <w:r>
        <w:fldChar w:fldCharType="begin"/>
      </w:r>
      <w:r>
        <w:instrText xml:space="preserve"> PAGEREF _Toc471209876 \h </w:instrText>
      </w:r>
      <w:r>
        <w:fldChar w:fldCharType="separate"/>
      </w:r>
      <w:r>
        <w:t>11</w:t>
      </w:r>
      <w:r>
        <w:fldChar w:fldCharType="end"/>
      </w:r>
    </w:p>
    <w:p w14:paraId="49C3E221" w14:textId="77777777" w:rsidR="00F2516C" w:rsidRDefault="00F2516C">
      <w:pPr>
        <w:pStyle w:val="TOC2"/>
        <w:rPr>
          <w:rFonts w:eastAsiaTheme="minorEastAsia"/>
          <w:color w:val="auto"/>
          <w:sz w:val="24"/>
          <w:szCs w:val="24"/>
          <w:lang w:eastAsia="en-GB"/>
        </w:rPr>
      </w:pPr>
      <w:r w:rsidRPr="003718D4">
        <w:t>6.2.</w:t>
      </w:r>
      <w:r>
        <w:rPr>
          <w:rFonts w:eastAsiaTheme="minorEastAsia"/>
          <w:color w:val="auto"/>
          <w:sz w:val="24"/>
          <w:szCs w:val="24"/>
          <w:lang w:eastAsia="en-GB"/>
        </w:rPr>
        <w:tab/>
      </w:r>
      <w:r>
        <w:t>Learning Objective</w:t>
      </w:r>
      <w:r>
        <w:tab/>
      </w:r>
      <w:r>
        <w:fldChar w:fldCharType="begin"/>
      </w:r>
      <w:r>
        <w:instrText xml:space="preserve"> PAGEREF _Toc471209877 \h </w:instrText>
      </w:r>
      <w:r>
        <w:fldChar w:fldCharType="separate"/>
      </w:r>
      <w:r>
        <w:t>11</w:t>
      </w:r>
      <w: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3347B9AE" w14:textId="77777777" w:rsidR="00F2516C"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F2516C">
        <w:rPr>
          <w:noProof/>
        </w:rPr>
        <w:t>Table 1</w:t>
      </w:r>
      <w:r w:rsidR="00F2516C">
        <w:rPr>
          <w:rFonts w:eastAsiaTheme="minorEastAsia"/>
          <w:i w:val="0"/>
          <w:noProof/>
          <w:sz w:val="24"/>
          <w:szCs w:val="24"/>
          <w:lang w:eastAsia="en-GB"/>
        </w:rPr>
        <w:tab/>
      </w:r>
      <w:r w:rsidR="00F2516C">
        <w:rPr>
          <w:noProof/>
        </w:rPr>
        <w:t>Table of Teaching Modules</w:t>
      </w:r>
      <w:r w:rsidR="00F2516C">
        <w:rPr>
          <w:noProof/>
        </w:rPr>
        <w:tab/>
      </w:r>
      <w:r w:rsidR="00F2516C">
        <w:rPr>
          <w:noProof/>
        </w:rPr>
        <w:fldChar w:fldCharType="begin"/>
      </w:r>
      <w:r w:rsidR="00F2516C">
        <w:rPr>
          <w:noProof/>
        </w:rPr>
        <w:instrText xml:space="preserve"> PAGEREF _Toc471209820 \h </w:instrText>
      </w:r>
      <w:r w:rsidR="00F2516C">
        <w:rPr>
          <w:noProof/>
        </w:rPr>
      </w:r>
      <w:r w:rsidR="00F2516C">
        <w:rPr>
          <w:noProof/>
        </w:rPr>
        <w:fldChar w:fldCharType="separate"/>
      </w:r>
      <w:r w:rsidR="00F2516C">
        <w:rPr>
          <w:noProof/>
        </w:rPr>
        <w:t>6</w:t>
      </w:r>
      <w:r w:rsidR="00F2516C">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7" w:name="_Toc419881195"/>
      <w:r w:rsidRPr="00093294">
        <w:lastRenderedPageBreak/>
        <w:t>FOREWORD</w:t>
      </w:r>
      <w:bookmarkEnd w:id="7"/>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63FA305D"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w:t>
      </w:r>
      <w:ins w:id="8" w:author="Seamus Doyle" w:date="2017-03-04T17:59:00Z">
        <w:r w:rsidR="004E0B5D">
          <w:rPr>
            <w:rFonts w:cs="Arial"/>
            <w:lang w:eastAsia="de-DE"/>
          </w:rPr>
          <w:t>-</w:t>
        </w:r>
      </w:ins>
      <w:del w:id="9" w:author="Seamus Doyle" w:date="2017-03-04T17:59:00Z">
        <w:r w:rsidRPr="00933831" w:rsidDel="004E0B5D">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10" w:name="_Toc442348085"/>
      <w:bookmarkStart w:id="11" w:name="_Toc471209830"/>
      <w:r w:rsidRPr="00093294">
        <w:lastRenderedPageBreak/>
        <w:t xml:space="preserve">- </w:t>
      </w:r>
      <w:r w:rsidR="007D747F" w:rsidRPr="00093294">
        <w:rPr>
          <w:caps w:val="0"/>
        </w:rPr>
        <w:t>COURSE OVERVIEW</w:t>
      </w:r>
      <w:bookmarkEnd w:id="10"/>
      <w:bookmarkEnd w:id="11"/>
    </w:p>
    <w:p w14:paraId="1B6D2496" w14:textId="77777777" w:rsidR="00465491" w:rsidRPr="00093294" w:rsidRDefault="0010151D" w:rsidP="00665C35">
      <w:pPr>
        <w:pStyle w:val="Heading1"/>
        <w:numPr>
          <w:ilvl w:val="0"/>
          <w:numId w:val="19"/>
        </w:numPr>
      </w:pPr>
      <w:bookmarkStart w:id="12" w:name="_Toc471209831"/>
      <w:r>
        <w:t>SCOPE</w:t>
      </w:r>
      <w:bookmarkEnd w:id="12"/>
    </w:p>
    <w:p w14:paraId="45215A3F" w14:textId="77777777" w:rsidR="00465491" w:rsidRPr="00093294" w:rsidRDefault="00465491" w:rsidP="00465491">
      <w:pPr>
        <w:pStyle w:val="Heading1separatationline"/>
      </w:pPr>
    </w:p>
    <w:p w14:paraId="4666C8E1" w14:textId="53B5198D" w:rsidR="00DD57BD" w:rsidRPr="00DD57BD" w:rsidRDefault="0010151D" w:rsidP="00DD57BD">
      <w:pPr>
        <w:pStyle w:val="BodyText"/>
      </w:pPr>
      <w:r w:rsidRPr="00BC22E9">
        <w:t>This course</w:t>
      </w:r>
      <w:r w:rsidR="00DD57BD" w:rsidRPr="00DD57BD">
        <w:t xml:space="preserve"> is intended to provide technicians with the practical training necessary to become competent in Surface Preparation before coating to AtoN structures</w:t>
      </w:r>
      <w:r w:rsidR="00DD57BD">
        <w:t>.</w:t>
      </w:r>
    </w:p>
    <w:p w14:paraId="4BCB752B" w14:textId="13D9584D" w:rsidR="00465491" w:rsidRPr="00093294" w:rsidRDefault="00DD57BD" w:rsidP="0010151D">
      <w:pPr>
        <w:pStyle w:val="BodyText"/>
      </w:pPr>
      <w:r w:rsidRPr="00DD57BD">
        <w:t xml:space="preserve">This course is intended to be supported by further practical training modules buoy cleaning, corrosion of structures and maintenance procedures. </w:t>
      </w:r>
      <w:r>
        <w:t xml:space="preserve"> </w:t>
      </w:r>
      <w:r w:rsidRPr="00DD57BD">
        <w:t>Details of these supporting model courses can be found in the Level 2 Technician training overview document IALA WWA L2.0.</w:t>
      </w:r>
    </w:p>
    <w:p w14:paraId="575AC724" w14:textId="77777777" w:rsidR="00D2697A" w:rsidRDefault="0010151D" w:rsidP="0010151D">
      <w:pPr>
        <w:pStyle w:val="Heading1"/>
      </w:pPr>
      <w:bookmarkStart w:id="13" w:name="_Toc471209832"/>
      <w:r>
        <w:rPr>
          <w:caps w:val="0"/>
        </w:rPr>
        <w:t>OBJECTIVE</w:t>
      </w:r>
      <w:bookmarkEnd w:id="13"/>
    </w:p>
    <w:p w14:paraId="509685B8" w14:textId="77777777" w:rsidR="0010151D" w:rsidRDefault="0010151D" w:rsidP="0010151D">
      <w:pPr>
        <w:pStyle w:val="Heading1separatationline"/>
      </w:pPr>
    </w:p>
    <w:p w14:paraId="3994D549" w14:textId="2F2299FB" w:rsidR="0010151D" w:rsidRPr="0010151D" w:rsidRDefault="00DD57BD" w:rsidP="0010151D">
      <w:pPr>
        <w:pStyle w:val="BodyText"/>
      </w:pPr>
      <w:r w:rsidRPr="00DD57BD">
        <w:t>Upon successful completion of this course, participants will have acquired sufficient knowledge to understand the how to prepare surfaces before coatings are applied within their organizations and factors affecting their operational efficiency.</w:t>
      </w:r>
    </w:p>
    <w:p w14:paraId="1DC72B83" w14:textId="77777777" w:rsidR="0010151D" w:rsidRDefault="0010151D" w:rsidP="0010151D">
      <w:pPr>
        <w:pStyle w:val="Heading1"/>
      </w:pPr>
      <w:bookmarkStart w:id="14" w:name="_Toc471209833"/>
      <w:r>
        <w:t>COURSE OUTLINE</w:t>
      </w:r>
      <w:bookmarkEnd w:id="14"/>
    </w:p>
    <w:p w14:paraId="7CDCF9D5" w14:textId="77777777" w:rsidR="0010151D" w:rsidRDefault="0010151D" w:rsidP="0010151D">
      <w:pPr>
        <w:pStyle w:val="Heading1separatationline"/>
      </w:pPr>
    </w:p>
    <w:p w14:paraId="446957E4" w14:textId="595BB5F7" w:rsidR="002A689F" w:rsidRPr="0010151D" w:rsidRDefault="00DD57BD" w:rsidP="0010151D">
      <w:pPr>
        <w:pStyle w:val="BodyText"/>
      </w:pPr>
      <w:r w:rsidRPr="00DD57BD">
        <w:t xml:space="preserve">This course is intended to provide technicians with the practical training necessary to become competent in surface preparation before applying coatings to AtoN structures. </w:t>
      </w:r>
      <w:r>
        <w:t xml:space="preserve"> </w:t>
      </w:r>
      <w:r w:rsidRPr="00DD57BD">
        <w:t xml:space="preserve">The complete course comprises 6 modules, each of which deals with a specific subject representing an aspect of surface preparation before coating. </w:t>
      </w:r>
      <w:r>
        <w:t xml:space="preserve"> </w:t>
      </w:r>
      <w:r w:rsidRPr="00DD57BD">
        <w:t>Each module begins by stating its scope and aims, and then provides a teaching syllabus.</w:t>
      </w:r>
    </w:p>
    <w:p w14:paraId="185D94E1" w14:textId="77777777" w:rsidR="0010151D" w:rsidRDefault="0010151D" w:rsidP="0010151D">
      <w:pPr>
        <w:pStyle w:val="Heading1"/>
      </w:pPr>
      <w:bookmarkStart w:id="15" w:name="_Toc471209834"/>
      <w:r>
        <w:t>TEACHING MODULES</w:t>
      </w:r>
      <w:bookmarkEnd w:id="15"/>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16" w:name="_Toc471209820"/>
      <w:r>
        <w:t>Table of Teaching Modules</w:t>
      </w:r>
      <w:bookmarkEnd w:id="16"/>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403823">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59A5B871" w:rsidR="00EA4259" w:rsidRPr="005A5150" w:rsidRDefault="00EA4259" w:rsidP="00DD57BD">
            <w:pPr>
              <w:pStyle w:val="Tabletext"/>
            </w:pPr>
            <w:r>
              <w:t xml:space="preserve">Introduction to </w:t>
            </w:r>
            <w:r w:rsidR="00DD57BD">
              <w:t>coatings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17A46760" w:rsidR="00EA4259" w:rsidRPr="005A5150" w:rsidRDefault="00B96A5D" w:rsidP="00EA4259">
            <w:pPr>
              <w:pStyle w:val="Tabletext"/>
              <w:jc w:val="center"/>
            </w:pPr>
            <w:r>
              <w:t>1.5</w:t>
            </w:r>
          </w:p>
        </w:tc>
        <w:tc>
          <w:tcPr>
            <w:tcW w:w="4529" w:type="dxa"/>
            <w:tcBorders>
              <w:top w:val="single" w:sz="6" w:space="0" w:color="000000"/>
              <w:left w:val="single" w:sz="4" w:space="0" w:color="000000"/>
              <w:bottom w:val="single" w:sz="4" w:space="0" w:color="000000"/>
              <w:right w:val="single" w:sz="4" w:space="0" w:color="000000"/>
            </w:tcBorders>
          </w:tcPr>
          <w:p w14:paraId="2E98CEB7" w14:textId="77777777" w:rsidR="00EA4259" w:rsidRDefault="00EA4259" w:rsidP="00BB28FC">
            <w:pPr>
              <w:pStyle w:val="Tabletext"/>
              <w:ind w:left="2"/>
              <w:rPr>
                <w:rFonts w:cs="Arial"/>
              </w:rPr>
            </w:pPr>
            <w:r w:rsidRPr="001A35C8">
              <w:rPr>
                <w:rFonts w:cs="Arial"/>
              </w:rPr>
              <w:t xml:space="preserve">This module describes the </w:t>
            </w:r>
            <w:r>
              <w:rPr>
                <w:rFonts w:cs="Arial"/>
              </w:rPr>
              <w:t>basic functions and types of service craft and buoy tenders</w:t>
            </w:r>
            <w:r w:rsidR="00C67E3E">
              <w:rPr>
                <w:rFonts w:cs="Arial"/>
              </w:rPr>
              <w:t>:</w:t>
            </w:r>
          </w:p>
          <w:p w14:paraId="17B611EF" w14:textId="77777777" w:rsidR="00B96A5D" w:rsidRPr="00B96A5D" w:rsidRDefault="00B96A5D" w:rsidP="00B96A5D">
            <w:pPr>
              <w:pStyle w:val="TableList11"/>
            </w:pPr>
            <w:r w:rsidRPr="00B96A5D">
              <w:t>Main aim of the use of coating</w:t>
            </w:r>
          </w:p>
          <w:p w14:paraId="3B34A4C7" w14:textId="627EAECF" w:rsidR="00BB28FC" w:rsidRPr="001A35C8" w:rsidRDefault="00B96A5D" w:rsidP="00B96A5D">
            <w:pPr>
              <w:pStyle w:val="TableList11"/>
            </w:pPr>
            <w:r w:rsidRPr="00B96A5D">
              <w:t>Different types of coating</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56C6B809" w:rsidR="00EA4259" w:rsidRPr="005A5150" w:rsidRDefault="00EA4259" w:rsidP="00DD57BD">
            <w:pPr>
              <w:pStyle w:val="Tabletext"/>
            </w:pPr>
            <w:r>
              <w:t>S</w:t>
            </w:r>
            <w:r w:rsidR="00DD57BD">
              <w:t>urface repairs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417AB532" w:rsidR="00EA4259" w:rsidRPr="005A5150" w:rsidRDefault="00B96A5D" w:rsidP="00EA4259">
            <w:pPr>
              <w:pStyle w:val="Tabletext"/>
              <w:jc w:val="center"/>
            </w:pPr>
            <w:r>
              <w:t>1</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5AC73196" w14:textId="77777777" w:rsidR="00B96A5D" w:rsidRPr="00B96A5D" w:rsidRDefault="00B96A5D" w:rsidP="00B96A5D">
            <w:pPr>
              <w:pStyle w:val="Tabletext"/>
              <w:ind w:left="2"/>
              <w:rPr>
                <w:rFonts w:cs="Arial"/>
              </w:rPr>
            </w:pPr>
            <w:r w:rsidRPr="00B96A5D">
              <w:rPr>
                <w:rFonts w:cs="Arial"/>
              </w:rPr>
              <w:t>Defects to be corrected</w:t>
            </w:r>
          </w:p>
          <w:p w14:paraId="16B9A26C" w14:textId="26C62980" w:rsidR="00EA4259" w:rsidRPr="00EA0429" w:rsidRDefault="00B96A5D" w:rsidP="00B96A5D">
            <w:pPr>
              <w:pStyle w:val="Tabletext"/>
              <w:ind w:left="2"/>
            </w:pPr>
            <w:r w:rsidRPr="00B96A5D">
              <w:rPr>
                <w:rFonts w:cs="Arial"/>
              </w:rPr>
              <w:t>Methods of repair</w:t>
            </w:r>
          </w:p>
        </w:tc>
      </w:tr>
      <w:tr w:rsidR="00DD57BD" w:rsidRPr="001A35C8" w14:paraId="7913D462"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2B1834F" w14:textId="208F0CD6" w:rsidR="00DD57BD" w:rsidRDefault="00DD57BD" w:rsidP="00EA4259">
            <w:pPr>
              <w:pStyle w:val="Tabletext"/>
            </w:pPr>
            <w:r>
              <w:t>Materials in use</w:t>
            </w:r>
          </w:p>
        </w:tc>
        <w:tc>
          <w:tcPr>
            <w:tcW w:w="1296" w:type="dxa"/>
            <w:tcBorders>
              <w:top w:val="single" w:sz="4" w:space="0" w:color="000000"/>
              <w:left w:val="single" w:sz="4" w:space="0" w:color="000000"/>
              <w:bottom w:val="single" w:sz="4" w:space="0" w:color="000000"/>
              <w:right w:val="single" w:sz="4" w:space="0" w:color="000000"/>
            </w:tcBorders>
            <w:vAlign w:val="center"/>
          </w:tcPr>
          <w:p w14:paraId="2F074E48" w14:textId="1B861EDA" w:rsidR="00DD57BD" w:rsidRDefault="00B96A5D"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4652FF2A" w14:textId="5393B97F" w:rsidR="00DD57BD" w:rsidRPr="00EA0429" w:rsidRDefault="00B96A5D" w:rsidP="00BB28FC">
            <w:pPr>
              <w:pStyle w:val="Tabletext"/>
              <w:ind w:left="2"/>
            </w:pPr>
            <w:r w:rsidRPr="00B96A5D">
              <w:t>Different methods of preparation for various materials in use</w:t>
            </w:r>
          </w:p>
        </w:tc>
      </w:tr>
      <w:tr w:rsidR="00DD57BD" w:rsidRPr="001A35C8" w14:paraId="1E44FBCF"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233868D" w14:textId="2D3622EC" w:rsidR="00DD57BD" w:rsidRDefault="00B96A5D" w:rsidP="00EA4259">
            <w:pPr>
              <w:pStyle w:val="Tabletext"/>
            </w:pPr>
            <w:r>
              <w:t>Standards and controls</w:t>
            </w:r>
          </w:p>
        </w:tc>
        <w:tc>
          <w:tcPr>
            <w:tcW w:w="1296" w:type="dxa"/>
            <w:tcBorders>
              <w:top w:val="single" w:sz="4" w:space="0" w:color="000000"/>
              <w:left w:val="single" w:sz="4" w:space="0" w:color="000000"/>
              <w:bottom w:val="single" w:sz="4" w:space="0" w:color="000000"/>
              <w:right w:val="single" w:sz="4" w:space="0" w:color="000000"/>
            </w:tcBorders>
            <w:vAlign w:val="center"/>
          </w:tcPr>
          <w:p w14:paraId="3DBDCCF4" w14:textId="035A42F4" w:rsidR="00DD57BD" w:rsidRDefault="00B96A5D" w:rsidP="00EA4259">
            <w:pPr>
              <w:pStyle w:val="Tabletext"/>
              <w:jc w:val="center"/>
            </w:pPr>
            <w:r>
              <w:t>1.5</w:t>
            </w:r>
          </w:p>
        </w:tc>
        <w:tc>
          <w:tcPr>
            <w:tcW w:w="4529" w:type="dxa"/>
            <w:tcBorders>
              <w:top w:val="single" w:sz="4" w:space="0" w:color="000000"/>
              <w:left w:val="single" w:sz="4" w:space="0" w:color="000000"/>
              <w:bottom w:val="single" w:sz="4" w:space="0" w:color="000000"/>
              <w:right w:val="single" w:sz="4" w:space="0" w:color="000000"/>
            </w:tcBorders>
          </w:tcPr>
          <w:p w14:paraId="356C7EB0" w14:textId="60A422FF" w:rsidR="00DD57BD" w:rsidRPr="00EA0429" w:rsidRDefault="00B96A5D" w:rsidP="00BB28FC">
            <w:pPr>
              <w:pStyle w:val="Tabletext"/>
              <w:ind w:left="2"/>
            </w:pPr>
            <w:r w:rsidRPr="00B96A5D">
              <w:t>Process control requirements for effective preparation and coating</w:t>
            </w:r>
          </w:p>
        </w:tc>
      </w:tr>
      <w:tr w:rsidR="00B96A5D" w:rsidRPr="001A35C8" w14:paraId="1F205A49"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1B439A3" w14:textId="37346F3F" w:rsidR="00B96A5D" w:rsidRDefault="00B96A5D" w:rsidP="00EA4259">
            <w:pPr>
              <w:pStyle w:val="Tabletext"/>
            </w:pPr>
            <w:r>
              <w:t>Surface preparation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A13D565" w14:textId="719C9DB9" w:rsidR="00B96A5D" w:rsidRDefault="00B96A5D"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05EE397E" w14:textId="17A2BC4B" w:rsidR="00B96A5D" w:rsidRPr="00EA0429" w:rsidRDefault="00B96A5D" w:rsidP="00BB28FC">
            <w:pPr>
              <w:pStyle w:val="Tabletext"/>
              <w:ind w:left="2"/>
            </w:pPr>
            <w:r w:rsidRPr="00B96A5D">
              <w:t>Paint removal and surface preparation before coating</w:t>
            </w:r>
          </w:p>
        </w:tc>
      </w:tr>
      <w:tr w:rsidR="00DD57BD" w:rsidRPr="001A35C8" w14:paraId="5C151515"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EA59AAE" w14:textId="10E6740E" w:rsidR="00DD57BD" w:rsidRDefault="00B96A5D" w:rsidP="00EA4259">
            <w:pPr>
              <w:pStyle w:val="Tabletext"/>
            </w:pPr>
            <w: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722BEA10" w14:textId="205BBA3F" w:rsidR="00DD57BD" w:rsidRDefault="00B96A5D"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19BF5463" w14:textId="72BF62F8" w:rsidR="00DD57BD" w:rsidRPr="00EA0429" w:rsidRDefault="00B96A5D" w:rsidP="00BB28FC">
            <w:pPr>
              <w:pStyle w:val="Tabletext"/>
              <w:ind w:left="2"/>
            </w:pPr>
            <w:r w:rsidRPr="00B96A5D">
              <w:t>Visit to a facility for practical experience of knowledge learned</w:t>
            </w:r>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5C1D12CD" w:rsidR="00EA4259" w:rsidRPr="005A5150" w:rsidRDefault="00B96A5D" w:rsidP="00B96A5D">
            <w:pPr>
              <w:pStyle w:val="Tabletext"/>
              <w:ind w:left="2"/>
              <w:rPr>
                <w:color w:val="auto"/>
              </w:rPr>
            </w:pPr>
            <w:r>
              <w:rPr>
                <w:color w:val="auto"/>
              </w:rPr>
              <w:t>T</w:t>
            </w:r>
            <w:r w:rsidR="00EA4259">
              <w:rPr>
                <w:color w:val="auto"/>
              </w:rPr>
              <w:t>est</w:t>
            </w:r>
          </w:p>
        </w:tc>
      </w:tr>
      <w:tr w:rsidR="00EA4259" w:rsidRPr="001A35C8" w14:paraId="1AE16488" w14:textId="77777777" w:rsidTr="00403823">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2AFAA09D" w:rsidR="00EA4259" w:rsidRPr="005A5150" w:rsidRDefault="00EA4259" w:rsidP="00B96A5D">
            <w:pPr>
              <w:pStyle w:val="Tabletext"/>
              <w:jc w:val="center"/>
              <w:rPr>
                <w:b/>
              </w:rPr>
            </w:pPr>
            <w:r>
              <w:rPr>
                <w:b/>
              </w:rPr>
              <w:t>1</w:t>
            </w:r>
            <w:r w:rsidR="00B96A5D">
              <w:rPr>
                <w:b/>
              </w:rPr>
              <w:t>1.0</w:t>
            </w:r>
          </w:p>
        </w:tc>
        <w:tc>
          <w:tcPr>
            <w:tcW w:w="4529" w:type="dxa"/>
            <w:tcBorders>
              <w:top w:val="single" w:sz="4" w:space="0" w:color="000000"/>
              <w:left w:val="single" w:sz="4" w:space="0" w:color="000000"/>
              <w:bottom w:val="single" w:sz="6" w:space="0" w:color="000000"/>
              <w:right w:val="single" w:sz="4" w:space="0" w:color="000000"/>
            </w:tcBorders>
          </w:tcPr>
          <w:p w14:paraId="4502E393" w14:textId="77777777" w:rsidR="00EA4259" w:rsidRPr="005A5150" w:rsidRDefault="00EA4259" w:rsidP="00BB28FC">
            <w:pPr>
              <w:pStyle w:val="Tabletext"/>
              <w:ind w:left="2"/>
              <w:rPr>
                <w:color w:val="auto"/>
              </w:rPr>
            </w:pPr>
            <w:r>
              <w:rPr>
                <w:color w:val="auto"/>
              </w:rPr>
              <w:t>Two 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17" w:name="_Toc471209835"/>
      <w:r>
        <w:lastRenderedPageBreak/>
        <w:t>SPECIFIC COURSE RELATED TEACHING AIDS</w:t>
      </w:r>
      <w:bookmarkEnd w:id="17"/>
    </w:p>
    <w:p w14:paraId="2981C611" w14:textId="77777777" w:rsidR="00EA4259" w:rsidRDefault="00EA4259" w:rsidP="00EA4259">
      <w:pPr>
        <w:pStyle w:val="Heading1separatationline"/>
      </w:pPr>
    </w:p>
    <w:p w14:paraId="2033AF80" w14:textId="47CF08F5" w:rsidR="008D16BF" w:rsidRPr="008D16BF" w:rsidRDefault="008D16BF" w:rsidP="008D16BF">
      <w:pPr>
        <w:pStyle w:val="List1"/>
      </w:pPr>
      <w:r w:rsidRPr="008D16BF">
        <w:t xml:space="preserve">This course involves both classroom instruction and practical experience in a work area course will be both classroom and workshop based. </w:t>
      </w:r>
      <w:r w:rsidR="00F02770">
        <w:t xml:space="preserve"> </w:t>
      </w:r>
      <w:r w:rsidRPr="008D16BF">
        <w:t>Classrooms should be equipped with blackboards, whiteboards, and overhead projectors to enable presentation of the subject matter.</w:t>
      </w:r>
    </w:p>
    <w:p w14:paraId="729843D4" w14:textId="2225D4B2" w:rsidR="0010151D" w:rsidRDefault="008D16BF" w:rsidP="008D16BF">
      <w:pPr>
        <w:pStyle w:val="List1"/>
      </w:pPr>
      <w:r w:rsidRPr="008D16BF">
        <w:t xml:space="preserve">An alternative to classroom instruction would be to provide the lecture material to students at a distance via the Internet or other electronic means (i.e. </w:t>
      </w:r>
      <w:r w:rsidR="00F02770">
        <w:t>‘</w:t>
      </w:r>
      <w:r w:rsidRPr="008D16BF">
        <w:t>e-learning</w:t>
      </w:r>
      <w:r w:rsidR="00F02770">
        <w:t>’</w:t>
      </w:r>
      <w:r w:rsidRPr="008D16BF">
        <w:t>).</w:t>
      </w:r>
      <w:r w:rsidR="00F02770">
        <w:t xml:space="preserve"> </w:t>
      </w:r>
      <w:r w:rsidRPr="008D16BF">
        <w:t xml:space="preserve"> In that case, students would need access to </w:t>
      </w:r>
      <w:r w:rsidR="00F02770">
        <w:t>computers and related equipment</w:t>
      </w:r>
      <w:r w:rsidRPr="008D16BF">
        <w:t xml:space="preserve"> and should be provided with a means of interacting with instructors for discussion and to answer questions</w:t>
      </w:r>
      <w:r w:rsidR="00F02770">
        <w:t>.</w:t>
      </w:r>
    </w:p>
    <w:p w14:paraId="566F1972" w14:textId="77777777" w:rsidR="0010151D" w:rsidRPr="003322BB" w:rsidRDefault="0010151D" w:rsidP="0010151D">
      <w:pPr>
        <w:pStyle w:val="Heading1"/>
      </w:pPr>
      <w:bookmarkStart w:id="18" w:name="_Toc449012678"/>
      <w:bookmarkStart w:id="19" w:name="_Toc471209836"/>
      <w:r w:rsidRPr="003322BB">
        <w:t>ACRONYMS</w:t>
      </w:r>
      <w:bookmarkEnd w:id="18"/>
      <w:bookmarkEnd w:id="19"/>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77777777" w:rsidR="0010151D" w:rsidRPr="003322BB" w:rsidRDefault="0010151D" w:rsidP="0010151D">
      <w:pPr>
        <w:pStyle w:val="Acronym"/>
      </w:pPr>
      <w:r w:rsidRPr="003322BB">
        <w:t>AtoN</w:t>
      </w:r>
      <w:r w:rsidRPr="003322BB">
        <w:ta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Default="0010151D" w:rsidP="0010151D">
      <w:pPr>
        <w:pStyle w:val="Acronym"/>
      </w:pPr>
      <w:r>
        <w:t>L</w:t>
      </w:r>
      <w:r>
        <w:tab/>
        <w:t>Level</w:t>
      </w:r>
    </w:p>
    <w:p w14:paraId="5FE5FDB9" w14:textId="74FC3FE2" w:rsidR="00403823" w:rsidRPr="001747E7" w:rsidRDefault="00403823" w:rsidP="001747E7">
      <w:pPr>
        <w:pStyle w:val="Acronym"/>
        <w:rPr>
          <w:highlight w:val="yellow"/>
        </w:rPr>
      </w:pPr>
      <w:r>
        <w:t>SA</w:t>
      </w:r>
      <w:r>
        <w:tab/>
      </w:r>
      <w:r w:rsidR="001747E7" w:rsidRPr="001747E7">
        <w:t>Surface preparation requirement specified in the standard ISO-8501-1 (Swedish)</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20" w:name="_Toc449012679"/>
      <w:bookmarkStart w:id="21" w:name="_Toc471209837"/>
      <w:r>
        <w:rPr>
          <w:caps w:val="0"/>
        </w:rPr>
        <w:t>DEFINITIONS</w:t>
      </w:r>
      <w:bookmarkEnd w:id="20"/>
      <w:bookmarkEnd w:id="21"/>
    </w:p>
    <w:p w14:paraId="740D5D50" w14:textId="77777777" w:rsidR="0010151D" w:rsidRDefault="0010151D" w:rsidP="0010151D">
      <w:pPr>
        <w:pStyle w:val="Heading1separatationline"/>
      </w:pPr>
    </w:p>
    <w:p w14:paraId="3FC1BB67"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p>
    <w:p w14:paraId="063F2348" w14:textId="77777777" w:rsidR="0010151D" w:rsidRPr="003322BB" w:rsidRDefault="0010151D" w:rsidP="0010151D">
      <w:pPr>
        <w:pStyle w:val="Heading1"/>
      </w:pPr>
      <w:bookmarkStart w:id="22" w:name="_Toc449012680"/>
      <w:bookmarkStart w:id="23" w:name="_Toc471209838"/>
      <w:r w:rsidRPr="003322BB">
        <w:t>REFERENCES</w:t>
      </w:r>
      <w:bookmarkEnd w:id="22"/>
      <w:bookmarkEnd w:id="23"/>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14AF9A93" w14:textId="6F4B1906" w:rsidR="00F02770" w:rsidRPr="00F02770" w:rsidRDefault="00F02770" w:rsidP="00F02770">
      <w:pPr>
        <w:pStyle w:val="List1"/>
        <w:numPr>
          <w:ilvl w:val="0"/>
          <w:numId w:val="21"/>
        </w:numPr>
      </w:pPr>
      <w:r w:rsidRPr="00F02770">
        <w:t>IALA Guideline 1006 On Plastic Buoys</w:t>
      </w:r>
      <w:r>
        <w:t>.</w:t>
      </w:r>
    </w:p>
    <w:p w14:paraId="2FC9C8FA" w14:textId="2F0BF41E" w:rsidR="00F02770" w:rsidRPr="00F02770" w:rsidRDefault="00F02770" w:rsidP="00F02770">
      <w:pPr>
        <w:pStyle w:val="List1"/>
        <w:numPr>
          <w:ilvl w:val="0"/>
          <w:numId w:val="21"/>
        </w:numPr>
      </w:pPr>
      <w:r w:rsidRPr="00F02770">
        <w:t>IALA Guideline 1015 On Painting Aids to Navigation Buoys</w:t>
      </w:r>
      <w:r>
        <w:t>.</w:t>
      </w:r>
    </w:p>
    <w:p w14:paraId="6B2FF4E9" w14:textId="78A0DCF7" w:rsidR="00F02770" w:rsidRPr="00F02770" w:rsidRDefault="00F02770" w:rsidP="00F02770">
      <w:pPr>
        <w:pStyle w:val="List1"/>
        <w:numPr>
          <w:ilvl w:val="0"/>
          <w:numId w:val="21"/>
        </w:numPr>
      </w:pPr>
      <w:r w:rsidRPr="00F02770">
        <w:t>IALA Guideline 1077 On Maintenance of Aids to Navigation</w:t>
      </w:r>
      <w:r>
        <w:t>.</w:t>
      </w:r>
    </w:p>
    <w:p w14:paraId="69CA65C8" w14:textId="29D38389" w:rsidR="00F02770" w:rsidRDefault="00F02770" w:rsidP="00F02770">
      <w:pPr>
        <w:pStyle w:val="List1"/>
        <w:numPr>
          <w:ilvl w:val="0"/>
          <w:numId w:val="21"/>
        </w:numPr>
      </w:pPr>
      <w:r w:rsidRPr="00F02770">
        <w:t>Technical documentation from equipment manufacturers will be another useful source of information.</w:t>
      </w:r>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24" w:name="_Toc471209839"/>
      <w:r>
        <w:t>– TEACHING MODULES</w:t>
      </w:r>
      <w:bookmarkEnd w:id="24"/>
    </w:p>
    <w:p w14:paraId="594CFB71" w14:textId="5AAEB3ED" w:rsidR="00FD3637" w:rsidRDefault="00FD3637" w:rsidP="00665C35">
      <w:pPr>
        <w:pStyle w:val="Heading1"/>
        <w:numPr>
          <w:ilvl w:val="0"/>
          <w:numId w:val="23"/>
        </w:numPr>
      </w:pPr>
      <w:bookmarkStart w:id="25" w:name="_Toc471209840"/>
      <w:r>
        <w:t xml:space="preserve">MODULE 1 – </w:t>
      </w:r>
      <w:r w:rsidR="00F2516C" w:rsidRPr="00F02770">
        <w:rPr>
          <w:caps w:val="0"/>
        </w:rPr>
        <w:t>INTRODUCTION TO SURFACE PREPARATION</w:t>
      </w:r>
      <w:bookmarkEnd w:id="25"/>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26" w:name="_Toc471209841"/>
      <w:r>
        <w:t>Scope</w:t>
      </w:r>
      <w:bookmarkEnd w:id="26"/>
    </w:p>
    <w:p w14:paraId="5A5257DC" w14:textId="77777777" w:rsidR="00FD3637" w:rsidRDefault="00FD3637" w:rsidP="00FD3637">
      <w:pPr>
        <w:pStyle w:val="Heading2separationline"/>
      </w:pPr>
    </w:p>
    <w:p w14:paraId="24018A0F" w14:textId="5BBDA53B" w:rsidR="00FD3637" w:rsidRDefault="00FD3637" w:rsidP="00FD3637">
      <w:pPr>
        <w:pStyle w:val="BodyText"/>
      </w:pPr>
      <w:r w:rsidRPr="001A35C8">
        <w:rPr>
          <w:rFonts w:cs="Arial"/>
        </w:rPr>
        <w:t xml:space="preserve">This module </w:t>
      </w:r>
      <w:r w:rsidR="00F02770" w:rsidRPr="00F02770">
        <w:rPr>
          <w:rFonts w:cs="Arial"/>
        </w:rPr>
        <w:t>introduces coatings and specifications for maintaining AtoN structures.</w:t>
      </w:r>
    </w:p>
    <w:p w14:paraId="6A1A33F1" w14:textId="77777777" w:rsidR="00FD3637" w:rsidRDefault="00FD3637" w:rsidP="00FD3637">
      <w:pPr>
        <w:pStyle w:val="Heading2"/>
      </w:pPr>
      <w:bookmarkStart w:id="27" w:name="_Toc471209842"/>
      <w:r>
        <w:t>Learning Objective</w:t>
      </w:r>
      <w:bookmarkEnd w:id="27"/>
    </w:p>
    <w:p w14:paraId="0A47A43B" w14:textId="77777777" w:rsidR="00FD3637" w:rsidRDefault="00FD3637" w:rsidP="00FD3637">
      <w:pPr>
        <w:pStyle w:val="Heading2separationline"/>
      </w:pPr>
    </w:p>
    <w:p w14:paraId="797432B0" w14:textId="3A724418" w:rsidR="002A689F" w:rsidRPr="002A689F" w:rsidRDefault="00F02770" w:rsidP="00FD3637">
      <w:pPr>
        <w:pStyle w:val="BodyText"/>
        <w:rPr>
          <w:b/>
        </w:rPr>
      </w:pPr>
      <w:r w:rsidRPr="00F02770">
        <w:t xml:space="preserve">To gain a </w:t>
      </w:r>
      <w:r w:rsidRPr="00F02770">
        <w:rPr>
          <w:b/>
        </w:rPr>
        <w:t>satisfactory</w:t>
      </w:r>
      <w:r w:rsidRPr="00F02770">
        <w:t xml:space="preserve"> understanding of why surface preparation is an important part of maintenance process of AtoN structures</w:t>
      </w:r>
      <w:r>
        <w:t>.</w:t>
      </w:r>
    </w:p>
    <w:p w14:paraId="79C9802C" w14:textId="77777777" w:rsidR="00FD3637" w:rsidRDefault="00FD3637" w:rsidP="00FD3637">
      <w:pPr>
        <w:pStyle w:val="Heading2"/>
      </w:pPr>
      <w:bookmarkStart w:id="28" w:name="_Toc471209843"/>
      <w:r>
        <w:t>S</w:t>
      </w:r>
      <w:r w:rsidR="003A30F5">
        <w:t>yllabus</w:t>
      </w:r>
      <w:bookmarkEnd w:id="28"/>
    </w:p>
    <w:p w14:paraId="42470A1A" w14:textId="77777777" w:rsidR="00FD3637" w:rsidRDefault="00FD3637" w:rsidP="00FD3637">
      <w:pPr>
        <w:pStyle w:val="Heading2separationline"/>
      </w:pPr>
    </w:p>
    <w:p w14:paraId="3A5B5380" w14:textId="5A8349AF" w:rsidR="00FD3637" w:rsidRDefault="00FD3637" w:rsidP="00FD3637">
      <w:pPr>
        <w:pStyle w:val="Heading3"/>
      </w:pPr>
      <w:bookmarkStart w:id="29" w:name="_Toc471209844"/>
      <w:r>
        <w:t xml:space="preserve">Lesson 1 – </w:t>
      </w:r>
      <w:r w:rsidR="00F02770">
        <w:t>Introduction</w:t>
      </w:r>
      <w:bookmarkEnd w:id="29"/>
    </w:p>
    <w:p w14:paraId="4DD884BC" w14:textId="3640022B" w:rsidR="00F02770" w:rsidRPr="00F02770" w:rsidRDefault="00F02770" w:rsidP="001943B8">
      <w:pPr>
        <w:pStyle w:val="List1"/>
        <w:numPr>
          <w:ilvl w:val="0"/>
          <w:numId w:val="26"/>
        </w:numPr>
      </w:pPr>
      <w:r>
        <w:t>Protection</w:t>
      </w:r>
    </w:p>
    <w:p w14:paraId="5E41B84F" w14:textId="16E14AFF" w:rsidR="00CE5BF8" w:rsidRDefault="00F02770" w:rsidP="001943B8">
      <w:pPr>
        <w:pStyle w:val="List1"/>
        <w:numPr>
          <w:ilvl w:val="0"/>
          <w:numId w:val="26"/>
        </w:numPr>
      </w:pPr>
      <w:r>
        <w:t>S</w:t>
      </w:r>
      <w:r w:rsidRPr="00F02770">
        <w:t>ignal colour</w:t>
      </w:r>
    </w:p>
    <w:p w14:paraId="1A4884B8" w14:textId="3461BA24" w:rsidR="00FD3637" w:rsidRDefault="00FD3637" w:rsidP="00FD3637">
      <w:pPr>
        <w:pStyle w:val="Heading3"/>
      </w:pPr>
      <w:bookmarkStart w:id="30" w:name="_Toc471209845"/>
      <w:r>
        <w:t xml:space="preserve">Lesson 2 – </w:t>
      </w:r>
      <w:r w:rsidR="00F02770" w:rsidRPr="00F02770">
        <w:t>Selection factors</w:t>
      </w:r>
      <w:bookmarkEnd w:id="30"/>
    </w:p>
    <w:p w14:paraId="64A8B1DD" w14:textId="36BC6AD0" w:rsidR="00F02770" w:rsidRPr="00F02770" w:rsidRDefault="00F02770" w:rsidP="00F02770">
      <w:pPr>
        <w:pStyle w:val="BodyText"/>
      </w:pPr>
      <w:r w:rsidRPr="00F02770">
        <w:t>Factors to be considered in selecting the type and degree of surface preparation:</w:t>
      </w:r>
    </w:p>
    <w:p w14:paraId="02056244" w14:textId="215079BB" w:rsidR="00F02770" w:rsidRPr="00F02770" w:rsidRDefault="00F02770" w:rsidP="001943B8">
      <w:pPr>
        <w:pStyle w:val="List1"/>
        <w:numPr>
          <w:ilvl w:val="0"/>
          <w:numId w:val="27"/>
        </w:numPr>
      </w:pPr>
      <w:r>
        <w:t>B</w:t>
      </w:r>
      <w:r w:rsidRPr="00F02770">
        <w:t>ase material</w:t>
      </w:r>
    </w:p>
    <w:p w14:paraId="2397872C" w14:textId="5FD5C1CD" w:rsidR="00F02770" w:rsidRPr="00F02770" w:rsidRDefault="00F02770" w:rsidP="001943B8">
      <w:pPr>
        <w:pStyle w:val="List1"/>
        <w:numPr>
          <w:ilvl w:val="0"/>
          <w:numId w:val="27"/>
        </w:numPr>
      </w:pPr>
      <w:r>
        <w:t>C</w:t>
      </w:r>
      <w:r w:rsidRPr="00F02770">
        <w:t>oating specification</w:t>
      </w:r>
    </w:p>
    <w:p w14:paraId="07296CDF" w14:textId="032610FC" w:rsidR="00F02770" w:rsidRPr="00F02770" w:rsidRDefault="00F02770" w:rsidP="001943B8">
      <w:pPr>
        <w:pStyle w:val="List1"/>
        <w:numPr>
          <w:ilvl w:val="0"/>
          <w:numId w:val="27"/>
        </w:numPr>
      </w:pPr>
      <w:r>
        <w:t>F</w:t>
      </w:r>
      <w:r w:rsidRPr="00F02770">
        <w:t>acilities available</w:t>
      </w:r>
    </w:p>
    <w:p w14:paraId="6B184E66" w14:textId="79D1449B" w:rsidR="00FD3637" w:rsidRDefault="00F02770" w:rsidP="001943B8">
      <w:pPr>
        <w:pStyle w:val="List1"/>
        <w:numPr>
          <w:ilvl w:val="0"/>
          <w:numId w:val="27"/>
        </w:numPr>
      </w:pPr>
      <w:r>
        <w:t>L</w:t>
      </w:r>
      <w:r w:rsidRPr="00F02770">
        <w:t>ocal environmental conditions</w:t>
      </w:r>
    </w:p>
    <w:p w14:paraId="1E848ACE" w14:textId="1ED2F1D2" w:rsidR="00A40526" w:rsidRDefault="00327ADA" w:rsidP="00327ADA">
      <w:pPr>
        <w:pStyle w:val="Heading3"/>
      </w:pPr>
      <w:bookmarkStart w:id="31" w:name="_Toc471209846"/>
      <w:r>
        <w:t xml:space="preserve">Lesson 3 - </w:t>
      </w:r>
      <w:r w:rsidR="00F02770" w:rsidRPr="00F02770">
        <w:t>Specification procedure</w:t>
      </w:r>
      <w:bookmarkEnd w:id="31"/>
    </w:p>
    <w:p w14:paraId="6DC360B4" w14:textId="18C5FDEE" w:rsidR="00F02770" w:rsidRPr="00F02770" w:rsidRDefault="00F02770" w:rsidP="00F02770">
      <w:pPr>
        <w:pStyle w:val="BodyText"/>
      </w:pPr>
      <w:r w:rsidRPr="00F02770">
        <w:rPr>
          <w:bCs/>
        </w:rPr>
        <w:t>Presentation of the procedures that can be used and selection factors:</w:t>
      </w:r>
    </w:p>
    <w:p w14:paraId="3E4B994D" w14:textId="5C337647" w:rsidR="00F02770" w:rsidRPr="00F02770" w:rsidRDefault="00F02770" w:rsidP="001943B8">
      <w:pPr>
        <w:pStyle w:val="List1"/>
        <w:numPr>
          <w:ilvl w:val="0"/>
          <w:numId w:val="28"/>
        </w:numPr>
        <w:rPr>
          <w:bCs/>
        </w:rPr>
      </w:pPr>
      <w:r>
        <w:rPr>
          <w:bCs/>
        </w:rPr>
        <w:t>E</w:t>
      </w:r>
      <w:r w:rsidRPr="00F02770">
        <w:rPr>
          <w:bCs/>
        </w:rPr>
        <w:t>conomical</w:t>
      </w:r>
    </w:p>
    <w:p w14:paraId="7544F271" w14:textId="5B4670E9" w:rsidR="00F02770" w:rsidRPr="00F02770" w:rsidRDefault="00F02770" w:rsidP="001943B8">
      <w:pPr>
        <w:pStyle w:val="List1"/>
        <w:numPr>
          <w:ilvl w:val="0"/>
          <w:numId w:val="28"/>
        </w:numPr>
        <w:rPr>
          <w:bCs/>
        </w:rPr>
      </w:pPr>
      <w:r>
        <w:rPr>
          <w:bCs/>
        </w:rPr>
        <w:t>T</w:t>
      </w:r>
      <w:r w:rsidR="00927444">
        <w:rPr>
          <w:bCs/>
        </w:rPr>
        <w:t>echnical</w:t>
      </w:r>
    </w:p>
    <w:p w14:paraId="5DCDBC1A" w14:textId="08A4ABB9" w:rsidR="00BF0A2B" w:rsidRPr="00BF0A2B" w:rsidRDefault="00F02770" w:rsidP="001943B8">
      <w:pPr>
        <w:pStyle w:val="List1"/>
        <w:numPr>
          <w:ilvl w:val="0"/>
          <w:numId w:val="28"/>
        </w:numPr>
      </w:pPr>
      <w:r>
        <w:rPr>
          <w:bCs/>
        </w:rPr>
        <w:t>I</w:t>
      </w:r>
      <w:r w:rsidRPr="00F02770">
        <w:rPr>
          <w:bCs/>
        </w:rPr>
        <w:t>n house or contractor</w:t>
      </w:r>
    </w:p>
    <w:p w14:paraId="38B62549" w14:textId="3E27F638" w:rsidR="00FD3637" w:rsidRDefault="00FD3637" w:rsidP="00FD3637">
      <w:pPr>
        <w:pStyle w:val="Heading1"/>
      </w:pPr>
      <w:bookmarkStart w:id="32" w:name="_Toc471209847"/>
      <w:r>
        <w:t xml:space="preserve">MODULE 2 – </w:t>
      </w:r>
      <w:r w:rsidR="00F2516C" w:rsidRPr="00927444">
        <w:rPr>
          <w:caps w:val="0"/>
        </w:rPr>
        <w:t>SURFACE REPAIRS</w:t>
      </w:r>
      <w:bookmarkEnd w:id="32"/>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33" w:name="_Toc471209848"/>
      <w:r>
        <w:t>Scope</w:t>
      </w:r>
      <w:bookmarkEnd w:id="33"/>
    </w:p>
    <w:p w14:paraId="5C283262" w14:textId="77777777" w:rsidR="00FD3637" w:rsidRDefault="00FD3637" w:rsidP="00FD3637">
      <w:pPr>
        <w:pStyle w:val="Heading2separationline"/>
      </w:pPr>
    </w:p>
    <w:p w14:paraId="0D21D157" w14:textId="5B4A47F2" w:rsidR="00FD3637" w:rsidRPr="00D34F9C" w:rsidRDefault="00927444" w:rsidP="00927444">
      <w:pPr>
        <w:pStyle w:val="BodyText"/>
      </w:pPr>
      <w:r w:rsidRPr="00927444">
        <w:t>This module identifies repair as an important part of surface preparation.</w:t>
      </w:r>
    </w:p>
    <w:p w14:paraId="6568B41F" w14:textId="77777777" w:rsidR="00FD3637" w:rsidRDefault="00FD3637" w:rsidP="00FD3637">
      <w:pPr>
        <w:pStyle w:val="Heading2"/>
      </w:pPr>
      <w:bookmarkStart w:id="34" w:name="_Toc471209849"/>
      <w:r>
        <w:t>Learning Objective</w:t>
      </w:r>
      <w:bookmarkEnd w:id="34"/>
    </w:p>
    <w:p w14:paraId="7CD2E7F8" w14:textId="77777777" w:rsidR="00FD3637" w:rsidRDefault="00FD3637" w:rsidP="00FD3637">
      <w:pPr>
        <w:pStyle w:val="Heading2separationline"/>
      </w:pPr>
    </w:p>
    <w:p w14:paraId="421A05B6" w14:textId="6057B98B" w:rsidR="00FD3637" w:rsidRPr="00FD3637" w:rsidRDefault="00927444" w:rsidP="00FD3637">
      <w:pPr>
        <w:pStyle w:val="BodyText"/>
      </w:pPr>
      <w:r w:rsidRPr="00927444">
        <w:t xml:space="preserve">To gain a </w:t>
      </w:r>
      <w:r w:rsidRPr="00927444">
        <w:rPr>
          <w:b/>
        </w:rPr>
        <w:t>satisfactory</w:t>
      </w:r>
      <w:r w:rsidRPr="00927444">
        <w:t xml:space="preserve"> understanding of the types of defect and repair methods</w:t>
      </w:r>
      <w:r>
        <w:t>.</w:t>
      </w:r>
    </w:p>
    <w:p w14:paraId="7B59F141" w14:textId="77777777" w:rsidR="00FD3637" w:rsidRDefault="00FD3637" w:rsidP="00FD3637">
      <w:pPr>
        <w:pStyle w:val="Heading2"/>
      </w:pPr>
      <w:bookmarkStart w:id="35" w:name="_Toc471209850"/>
      <w:r>
        <w:t>S</w:t>
      </w:r>
      <w:r w:rsidR="003A30F5">
        <w:t>yllabus</w:t>
      </w:r>
      <w:bookmarkEnd w:id="35"/>
    </w:p>
    <w:p w14:paraId="44893829" w14:textId="77777777" w:rsidR="00FD3637" w:rsidRPr="00FD3637" w:rsidRDefault="00FD3637" w:rsidP="00FD3637">
      <w:pPr>
        <w:pStyle w:val="Heading2separationline"/>
      </w:pPr>
    </w:p>
    <w:p w14:paraId="5F3C45F3" w14:textId="66852191" w:rsidR="00FD3637" w:rsidRDefault="00FD3637" w:rsidP="00FD3637">
      <w:pPr>
        <w:pStyle w:val="Heading3"/>
      </w:pPr>
      <w:bookmarkStart w:id="36" w:name="_Toc471209851"/>
      <w:r>
        <w:t xml:space="preserve">Lesson 1 – </w:t>
      </w:r>
      <w:r w:rsidR="00927444">
        <w:t>Defects to be corrected</w:t>
      </w:r>
      <w:bookmarkEnd w:id="36"/>
    </w:p>
    <w:p w14:paraId="3866705D" w14:textId="77777777" w:rsidR="00927444" w:rsidRPr="00927444" w:rsidRDefault="00927444" w:rsidP="001943B8">
      <w:pPr>
        <w:pStyle w:val="List1"/>
        <w:numPr>
          <w:ilvl w:val="0"/>
          <w:numId w:val="29"/>
        </w:numPr>
      </w:pPr>
      <w:r w:rsidRPr="00927444">
        <w:t>Damage</w:t>
      </w:r>
    </w:p>
    <w:p w14:paraId="4CF171D5" w14:textId="77777777" w:rsidR="00927444" w:rsidRPr="00927444" w:rsidRDefault="00927444" w:rsidP="001943B8">
      <w:pPr>
        <w:pStyle w:val="List1"/>
        <w:numPr>
          <w:ilvl w:val="0"/>
          <w:numId w:val="29"/>
        </w:numPr>
      </w:pPr>
      <w:r w:rsidRPr="00927444">
        <w:t>Corrosion</w:t>
      </w:r>
    </w:p>
    <w:p w14:paraId="65A8CE3F" w14:textId="77777777" w:rsidR="00927444" w:rsidRPr="00927444" w:rsidRDefault="00927444" w:rsidP="001943B8">
      <w:pPr>
        <w:pStyle w:val="List1"/>
        <w:numPr>
          <w:ilvl w:val="0"/>
          <w:numId w:val="29"/>
        </w:numPr>
      </w:pPr>
      <w:r w:rsidRPr="00927444">
        <w:t>Wear</w:t>
      </w:r>
    </w:p>
    <w:p w14:paraId="265458F1" w14:textId="276B46C4" w:rsidR="005871F3" w:rsidRDefault="00927444" w:rsidP="001943B8">
      <w:pPr>
        <w:pStyle w:val="List1"/>
        <w:numPr>
          <w:ilvl w:val="0"/>
          <w:numId w:val="29"/>
        </w:numPr>
      </w:pPr>
      <w:r>
        <w:t>Other depending on the AtoN</w:t>
      </w:r>
      <w:r w:rsidRPr="00927444">
        <w:t xml:space="preserve"> in use</w:t>
      </w:r>
    </w:p>
    <w:p w14:paraId="0CE4CAFA" w14:textId="3A363F01" w:rsidR="005871F3" w:rsidRDefault="00D34F9C" w:rsidP="00D34F9C">
      <w:pPr>
        <w:pStyle w:val="Heading3"/>
      </w:pPr>
      <w:bookmarkStart w:id="37" w:name="_Toc471209852"/>
      <w:r>
        <w:lastRenderedPageBreak/>
        <w:t xml:space="preserve">Lesson 2 </w:t>
      </w:r>
      <w:r w:rsidR="00927444">
        <w:t>–</w:t>
      </w:r>
      <w:r>
        <w:t xml:space="preserve"> </w:t>
      </w:r>
      <w:r w:rsidR="00927444">
        <w:t>Means of repairs</w:t>
      </w:r>
      <w:bookmarkEnd w:id="37"/>
    </w:p>
    <w:p w14:paraId="17FD5FBE" w14:textId="77777777" w:rsidR="00927444" w:rsidRPr="00927444" w:rsidRDefault="00927444" w:rsidP="001943B8">
      <w:pPr>
        <w:pStyle w:val="List1"/>
        <w:numPr>
          <w:ilvl w:val="0"/>
          <w:numId w:val="30"/>
        </w:numPr>
      </w:pPr>
      <w:r w:rsidRPr="00927444">
        <w:t>Replacement</w:t>
      </w:r>
    </w:p>
    <w:p w14:paraId="6E4EBA83" w14:textId="77777777" w:rsidR="00927444" w:rsidRPr="00927444" w:rsidRDefault="00927444" w:rsidP="001943B8">
      <w:pPr>
        <w:pStyle w:val="List1"/>
        <w:numPr>
          <w:ilvl w:val="0"/>
          <w:numId w:val="30"/>
        </w:numPr>
      </w:pPr>
      <w:r w:rsidRPr="00927444">
        <w:t>Cut out and renewal of parts</w:t>
      </w:r>
    </w:p>
    <w:p w14:paraId="404B9FDA" w14:textId="5D562029" w:rsidR="005871F3" w:rsidRDefault="00927444" w:rsidP="001943B8">
      <w:pPr>
        <w:pStyle w:val="List1"/>
        <w:numPr>
          <w:ilvl w:val="0"/>
          <w:numId w:val="30"/>
        </w:numPr>
      </w:pPr>
      <w:r w:rsidRPr="00927444">
        <w:t>Building up worn parts</w:t>
      </w:r>
    </w:p>
    <w:p w14:paraId="2CB41E02" w14:textId="579757FF" w:rsidR="003A30F5" w:rsidRDefault="003A30F5" w:rsidP="003A30F5">
      <w:pPr>
        <w:pStyle w:val="Heading1"/>
      </w:pPr>
      <w:bookmarkStart w:id="38" w:name="_Toc471209853"/>
      <w:r>
        <w:t xml:space="preserve">MODULE 3 – </w:t>
      </w:r>
      <w:r w:rsidR="00F2516C" w:rsidRPr="00046F9D">
        <w:rPr>
          <w:caps w:val="0"/>
        </w:rPr>
        <w:t>MATERIALS IN USE</w:t>
      </w:r>
      <w:bookmarkEnd w:id="38"/>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39" w:name="_Toc471209854"/>
      <w:r>
        <w:t>Scope</w:t>
      </w:r>
      <w:bookmarkEnd w:id="39"/>
    </w:p>
    <w:p w14:paraId="44D563FB" w14:textId="77777777" w:rsidR="003A30F5" w:rsidRDefault="003A30F5" w:rsidP="003A30F5">
      <w:pPr>
        <w:pStyle w:val="Heading2separationline"/>
      </w:pPr>
    </w:p>
    <w:p w14:paraId="49697092" w14:textId="14ED03B0" w:rsidR="003A30F5" w:rsidRPr="00D34F9C" w:rsidRDefault="001943B8" w:rsidP="00CE5BF8">
      <w:pPr>
        <w:pStyle w:val="BodyText"/>
      </w:pPr>
      <w:r>
        <w:t>This module</w:t>
      </w:r>
      <w:r w:rsidR="00046F9D" w:rsidRPr="00046F9D">
        <w:t xml:space="preserve"> describes the different degrees of surface preparation that can used depending the type of substrate and the conditions of use of the structure</w:t>
      </w:r>
      <w:r w:rsidR="00046F9D">
        <w:t>.</w:t>
      </w:r>
    </w:p>
    <w:p w14:paraId="6D106974" w14:textId="77777777" w:rsidR="003A30F5" w:rsidRDefault="003A30F5" w:rsidP="003A30F5">
      <w:pPr>
        <w:pStyle w:val="Heading2"/>
      </w:pPr>
      <w:bookmarkStart w:id="40" w:name="_Toc471209855"/>
      <w:r>
        <w:t>Learning Objective</w:t>
      </w:r>
      <w:bookmarkEnd w:id="40"/>
    </w:p>
    <w:p w14:paraId="29AA6DDE" w14:textId="77777777" w:rsidR="003A30F5" w:rsidRDefault="003A30F5" w:rsidP="003A30F5">
      <w:pPr>
        <w:pStyle w:val="Heading2separationline"/>
      </w:pPr>
    </w:p>
    <w:p w14:paraId="0A45B8B1" w14:textId="100E71FF" w:rsidR="003A30F5" w:rsidRPr="00FD3637" w:rsidRDefault="001943B8" w:rsidP="003A30F5">
      <w:pPr>
        <w:pStyle w:val="BodyText"/>
      </w:pPr>
      <w:r w:rsidRPr="001943B8">
        <w:t xml:space="preserve">To gain a </w:t>
      </w:r>
      <w:r w:rsidRPr="001943B8">
        <w:rPr>
          <w:b/>
        </w:rPr>
        <w:t>satisfactory</w:t>
      </w:r>
      <w:r w:rsidRPr="001943B8">
        <w:t xml:space="preserve"> understanding of how specify the type of surface preparation according the type of substrate and the conditions of use of the structure the types of defect and repair methods</w:t>
      </w:r>
      <w:r>
        <w:t>.</w:t>
      </w:r>
    </w:p>
    <w:p w14:paraId="2FCB0604" w14:textId="77777777" w:rsidR="003A30F5" w:rsidRDefault="003A30F5" w:rsidP="003A30F5">
      <w:pPr>
        <w:pStyle w:val="Heading2"/>
      </w:pPr>
      <w:bookmarkStart w:id="41" w:name="_Toc471209856"/>
      <w:r>
        <w:t>Syllabus</w:t>
      </w:r>
      <w:bookmarkEnd w:id="41"/>
    </w:p>
    <w:p w14:paraId="1AB28546" w14:textId="77777777" w:rsidR="003A30F5" w:rsidRPr="00FD3637" w:rsidRDefault="003A30F5" w:rsidP="003A30F5">
      <w:pPr>
        <w:pStyle w:val="Heading2separationline"/>
      </w:pPr>
    </w:p>
    <w:p w14:paraId="4DAF7C49" w14:textId="1ECDC82F" w:rsidR="003A30F5" w:rsidRDefault="003A30F5" w:rsidP="003A30F5">
      <w:pPr>
        <w:pStyle w:val="Heading3"/>
      </w:pPr>
      <w:bookmarkStart w:id="42" w:name="_Toc471209857"/>
      <w:r>
        <w:t xml:space="preserve">Lesson 1 – </w:t>
      </w:r>
      <w:r w:rsidR="001943B8">
        <w:t>Wood</w:t>
      </w:r>
      <w:bookmarkEnd w:id="42"/>
    </w:p>
    <w:p w14:paraId="37AE00F5" w14:textId="77777777" w:rsidR="001943B8" w:rsidRPr="001943B8" w:rsidRDefault="001943B8" w:rsidP="001943B8">
      <w:pPr>
        <w:pStyle w:val="List1"/>
        <w:numPr>
          <w:ilvl w:val="0"/>
          <w:numId w:val="31"/>
        </w:numPr>
      </w:pPr>
      <w:r w:rsidRPr="001943B8">
        <w:t>Inspection</w:t>
      </w:r>
    </w:p>
    <w:p w14:paraId="29677BB7" w14:textId="77777777" w:rsidR="001943B8" w:rsidRPr="001943B8" w:rsidRDefault="001943B8" w:rsidP="001943B8">
      <w:pPr>
        <w:pStyle w:val="List1"/>
        <w:numPr>
          <w:ilvl w:val="0"/>
          <w:numId w:val="31"/>
        </w:numPr>
      </w:pPr>
      <w:r w:rsidRPr="001943B8">
        <w:t>Preparation</w:t>
      </w:r>
    </w:p>
    <w:p w14:paraId="603FDCA7" w14:textId="0201E49D" w:rsidR="003A30F5" w:rsidRDefault="001943B8" w:rsidP="001943B8">
      <w:pPr>
        <w:pStyle w:val="List1"/>
        <w:numPr>
          <w:ilvl w:val="0"/>
          <w:numId w:val="31"/>
        </w:numPr>
      </w:pPr>
      <w:r w:rsidRPr="001943B8">
        <w:t>Replacement</w:t>
      </w:r>
    </w:p>
    <w:p w14:paraId="0D00CE3C" w14:textId="3A7FC00E" w:rsidR="003A30F5" w:rsidRDefault="003A30F5" w:rsidP="003A30F5">
      <w:pPr>
        <w:pStyle w:val="Heading3"/>
      </w:pPr>
      <w:bookmarkStart w:id="43" w:name="_Toc471209858"/>
      <w:r>
        <w:t xml:space="preserve">Lesson 2 </w:t>
      </w:r>
      <w:r w:rsidR="001943B8">
        <w:t>–</w:t>
      </w:r>
      <w:r>
        <w:t xml:space="preserve"> </w:t>
      </w:r>
      <w:r w:rsidR="001943B8">
        <w:t>Concrete &amp; Masonry</w:t>
      </w:r>
      <w:bookmarkEnd w:id="43"/>
    </w:p>
    <w:p w14:paraId="7A2D1F30" w14:textId="77777777" w:rsidR="001943B8" w:rsidRPr="001943B8" w:rsidRDefault="001943B8" w:rsidP="001943B8">
      <w:pPr>
        <w:pStyle w:val="List1"/>
        <w:numPr>
          <w:ilvl w:val="0"/>
          <w:numId w:val="32"/>
        </w:numPr>
        <w:rPr>
          <w:u w:val="single"/>
        </w:rPr>
      </w:pPr>
      <w:r w:rsidRPr="001943B8">
        <w:t>Surface etching</w:t>
      </w:r>
    </w:p>
    <w:p w14:paraId="3012765D" w14:textId="77777777" w:rsidR="001943B8" w:rsidRPr="001943B8" w:rsidRDefault="001943B8" w:rsidP="001943B8">
      <w:pPr>
        <w:pStyle w:val="List1"/>
        <w:numPr>
          <w:ilvl w:val="0"/>
          <w:numId w:val="32"/>
        </w:numPr>
        <w:rPr>
          <w:u w:val="single"/>
        </w:rPr>
      </w:pPr>
      <w:r w:rsidRPr="001943B8">
        <w:t>Salt removal</w:t>
      </w:r>
    </w:p>
    <w:p w14:paraId="72F485EC" w14:textId="4F53A66D" w:rsidR="003A30F5" w:rsidRDefault="001943B8" w:rsidP="001943B8">
      <w:pPr>
        <w:pStyle w:val="List1"/>
        <w:numPr>
          <w:ilvl w:val="0"/>
          <w:numId w:val="32"/>
        </w:numPr>
      </w:pPr>
      <w:r w:rsidRPr="001943B8">
        <w:t>Old coating removal &amp; compatibility with new coating</w:t>
      </w:r>
    </w:p>
    <w:p w14:paraId="29C29C6E" w14:textId="255BCDFF" w:rsidR="003A30F5" w:rsidRDefault="003A30F5" w:rsidP="003A30F5">
      <w:pPr>
        <w:pStyle w:val="Heading3"/>
      </w:pPr>
      <w:bookmarkStart w:id="44" w:name="_Toc471209859"/>
      <w:r>
        <w:t xml:space="preserve">Lesson 3 – </w:t>
      </w:r>
      <w:r w:rsidR="001943B8">
        <w:t>Steel</w:t>
      </w:r>
      <w:bookmarkEnd w:id="44"/>
    </w:p>
    <w:p w14:paraId="63A16644" w14:textId="77777777" w:rsidR="001943B8" w:rsidRPr="001943B8" w:rsidRDefault="001943B8" w:rsidP="0085727A">
      <w:pPr>
        <w:pStyle w:val="List1"/>
        <w:numPr>
          <w:ilvl w:val="0"/>
          <w:numId w:val="41"/>
        </w:numPr>
      </w:pPr>
      <w:r w:rsidRPr="001943B8">
        <w:t>Old coating removal</w:t>
      </w:r>
    </w:p>
    <w:p w14:paraId="41DD3B3C" w14:textId="77777777" w:rsidR="001943B8" w:rsidRPr="001943B8" w:rsidRDefault="001943B8" w:rsidP="001943B8">
      <w:pPr>
        <w:pStyle w:val="List1"/>
        <w:numPr>
          <w:ilvl w:val="0"/>
          <w:numId w:val="32"/>
        </w:numPr>
      </w:pPr>
      <w:r w:rsidRPr="001943B8">
        <w:t>Corrosion removal</w:t>
      </w:r>
    </w:p>
    <w:p w14:paraId="29F7FECE" w14:textId="5F36424A" w:rsidR="003A30F5" w:rsidRDefault="001943B8" w:rsidP="001943B8">
      <w:pPr>
        <w:pStyle w:val="List1"/>
        <w:numPr>
          <w:ilvl w:val="0"/>
          <w:numId w:val="32"/>
        </w:numPr>
      </w:pPr>
      <w:r w:rsidRPr="001943B8">
        <w:t>Surface standards SA grades</w:t>
      </w:r>
    </w:p>
    <w:p w14:paraId="69BA665E" w14:textId="53858FCC" w:rsidR="001943B8" w:rsidRDefault="001943B8" w:rsidP="001943B8">
      <w:pPr>
        <w:pStyle w:val="Heading3"/>
      </w:pPr>
      <w:bookmarkStart w:id="45" w:name="_Toc471209860"/>
      <w:r>
        <w:t xml:space="preserve">Lesson 4 – </w:t>
      </w:r>
      <w:r w:rsidRPr="001943B8">
        <w:t>Aluminium alloys and other non-ferrous metals</w:t>
      </w:r>
      <w:bookmarkEnd w:id="45"/>
    </w:p>
    <w:p w14:paraId="34C22505" w14:textId="77777777" w:rsidR="001943B8" w:rsidRPr="001943B8" w:rsidRDefault="001943B8" w:rsidP="0085727A">
      <w:pPr>
        <w:pStyle w:val="List1"/>
        <w:numPr>
          <w:ilvl w:val="0"/>
          <w:numId w:val="39"/>
        </w:numPr>
      </w:pPr>
      <w:r w:rsidRPr="001943B8">
        <w:t>Old coating removal</w:t>
      </w:r>
    </w:p>
    <w:p w14:paraId="171304AA" w14:textId="77777777" w:rsidR="001943B8" w:rsidRPr="001943B8" w:rsidRDefault="001943B8" w:rsidP="0085727A">
      <w:pPr>
        <w:pStyle w:val="List1"/>
        <w:numPr>
          <w:ilvl w:val="0"/>
          <w:numId w:val="39"/>
        </w:numPr>
      </w:pPr>
      <w:r w:rsidRPr="001943B8">
        <w:t>Corrosion removal</w:t>
      </w:r>
    </w:p>
    <w:p w14:paraId="2EF605B5" w14:textId="4FA6AB0C" w:rsidR="001943B8" w:rsidRDefault="001943B8" w:rsidP="0085727A">
      <w:pPr>
        <w:pStyle w:val="List1"/>
        <w:numPr>
          <w:ilvl w:val="0"/>
          <w:numId w:val="39"/>
        </w:numPr>
      </w:pPr>
      <w:r w:rsidRPr="001943B8">
        <w:t>Surface standards SA grades</w:t>
      </w:r>
    </w:p>
    <w:p w14:paraId="2F45B743" w14:textId="6E39AC85" w:rsidR="001943B8" w:rsidRDefault="001943B8" w:rsidP="001943B8">
      <w:pPr>
        <w:pStyle w:val="Heading3"/>
      </w:pPr>
      <w:bookmarkStart w:id="46" w:name="_Toc471209861"/>
      <w:r>
        <w:t xml:space="preserve">Lesson 5 – </w:t>
      </w:r>
      <w:r w:rsidRPr="001943B8">
        <w:t>Plastics and composites</w:t>
      </w:r>
      <w:bookmarkEnd w:id="46"/>
    </w:p>
    <w:p w14:paraId="5C256CF8" w14:textId="77777777" w:rsidR="001943B8" w:rsidRPr="001943B8" w:rsidRDefault="001943B8" w:rsidP="0085727A">
      <w:pPr>
        <w:pStyle w:val="List1"/>
        <w:numPr>
          <w:ilvl w:val="0"/>
          <w:numId w:val="40"/>
        </w:numPr>
      </w:pPr>
      <w:r w:rsidRPr="001943B8">
        <w:t>Old coating removal</w:t>
      </w:r>
    </w:p>
    <w:p w14:paraId="22D25032" w14:textId="77777777" w:rsidR="001943B8" w:rsidRPr="001943B8" w:rsidRDefault="001943B8" w:rsidP="0085727A">
      <w:pPr>
        <w:pStyle w:val="List1"/>
        <w:numPr>
          <w:ilvl w:val="0"/>
          <w:numId w:val="40"/>
        </w:numPr>
      </w:pPr>
      <w:r w:rsidRPr="001943B8">
        <w:t>Surface preparation</w:t>
      </w:r>
    </w:p>
    <w:p w14:paraId="5537E6B5" w14:textId="718EBEB8" w:rsidR="001943B8" w:rsidRPr="005871F3" w:rsidRDefault="001943B8" w:rsidP="0085727A">
      <w:pPr>
        <w:pStyle w:val="List1"/>
        <w:numPr>
          <w:ilvl w:val="0"/>
          <w:numId w:val="40"/>
        </w:numPr>
      </w:pPr>
      <w:r w:rsidRPr="001943B8">
        <w:t>Chemical compatibility</w:t>
      </w:r>
    </w:p>
    <w:p w14:paraId="29F6EC52" w14:textId="6E2F34E1" w:rsidR="003A30F5" w:rsidRDefault="003A30F5" w:rsidP="003A30F5">
      <w:pPr>
        <w:pStyle w:val="Heading1"/>
      </w:pPr>
      <w:bookmarkStart w:id="47" w:name="_Toc471209862"/>
      <w:r>
        <w:t xml:space="preserve">MODULE 4 – </w:t>
      </w:r>
      <w:r w:rsidR="00F2516C" w:rsidRPr="00ED0130">
        <w:rPr>
          <w:caps w:val="0"/>
        </w:rPr>
        <w:t>STANDARDS AND CONTROLS</w:t>
      </w:r>
      <w:bookmarkEnd w:id="47"/>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48" w:name="_Toc471209863"/>
      <w:r>
        <w:t>Scope</w:t>
      </w:r>
      <w:bookmarkEnd w:id="48"/>
    </w:p>
    <w:p w14:paraId="7B859B4D" w14:textId="77777777" w:rsidR="003A30F5" w:rsidRDefault="003A30F5" w:rsidP="003A30F5">
      <w:pPr>
        <w:pStyle w:val="Heading2separationline"/>
      </w:pPr>
    </w:p>
    <w:p w14:paraId="4FA3C325" w14:textId="30C7AA00" w:rsidR="003A30F5" w:rsidRPr="00D34F9C" w:rsidRDefault="00ED0130" w:rsidP="003A30F5">
      <w:pPr>
        <w:rPr>
          <w:sz w:val="22"/>
        </w:rPr>
      </w:pPr>
      <w:r>
        <w:rPr>
          <w:sz w:val="22"/>
        </w:rPr>
        <w:t>This module</w:t>
      </w:r>
      <w:r w:rsidRPr="00ED0130">
        <w:rPr>
          <w:sz w:val="22"/>
        </w:rPr>
        <w:t xml:space="preserve"> introduces the standards and the type of controls that can be used in surface preparation</w:t>
      </w:r>
      <w:r>
        <w:rPr>
          <w:sz w:val="22"/>
        </w:rPr>
        <w:t>.</w:t>
      </w:r>
    </w:p>
    <w:p w14:paraId="58824B1D" w14:textId="77777777" w:rsidR="003A30F5" w:rsidRDefault="003A30F5" w:rsidP="003A30F5">
      <w:pPr>
        <w:pStyle w:val="Heading2"/>
      </w:pPr>
      <w:bookmarkStart w:id="49" w:name="_Toc471209864"/>
      <w:r>
        <w:lastRenderedPageBreak/>
        <w:t>Learning Objective</w:t>
      </w:r>
      <w:bookmarkEnd w:id="49"/>
    </w:p>
    <w:p w14:paraId="19888E39" w14:textId="77777777" w:rsidR="003A30F5" w:rsidRDefault="003A30F5" w:rsidP="003A30F5">
      <w:pPr>
        <w:pStyle w:val="Heading2separationline"/>
      </w:pPr>
    </w:p>
    <w:p w14:paraId="26C4EFC2" w14:textId="69D296CC" w:rsidR="003A30F5" w:rsidRPr="00FD3637" w:rsidRDefault="00ED0130" w:rsidP="003A30F5">
      <w:pPr>
        <w:pStyle w:val="BodyText"/>
      </w:pPr>
      <w:r w:rsidRPr="00ED0130">
        <w:t xml:space="preserve">To gain a </w:t>
      </w:r>
      <w:r w:rsidRPr="00ED0130">
        <w:rPr>
          <w:b/>
        </w:rPr>
        <w:t>satisfactory</w:t>
      </w:r>
      <w:r w:rsidRPr="00ED0130">
        <w:t xml:space="preserve"> understanding of preparation standards and controls.</w:t>
      </w:r>
    </w:p>
    <w:p w14:paraId="6C2EB127" w14:textId="77777777" w:rsidR="003A30F5" w:rsidRDefault="003A30F5" w:rsidP="003A30F5">
      <w:pPr>
        <w:pStyle w:val="Heading2"/>
      </w:pPr>
      <w:bookmarkStart w:id="50" w:name="_Toc471209865"/>
      <w:r>
        <w:t>Syllabus</w:t>
      </w:r>
      <w:bookmarkEnd w:id="50"/>
    </w:p>
    <w:p w14:paraId="564F108A" w14:textId="77777777" w:rsidR="003A30F5" w:rsidRPr="00FD3637" w:rsidRDefault="003A30F5" w:rsidP="003A30F5">
      <w:pPr>
        <w:pStyle w:val="Heading2separationline"/>
      </w:pPr>
    </w:p>
    <w:p w14:paraId="323A6336" w14:textId="421E1055" w:rsidR="003A30F5" w:rsidRDefault="003A30F5" w:rsidP="003A30F5">
      <w:pPr>
        <w:pStyle w:val="Heading3"/>
      </w:pPr>
      <w:bookmarkStart w:id="51" w:name="_Toc471209866"/>
      <w:r>
        <w:t xml:space="preserve">Lesson 1 – </w:t>
      </w:r>
      <w:r w:rsidR="00ED0130">
        <w:t>Standards</w:t>
      </w:r>
      <w:bookmarkEnd w:id="51"/>
    </w:p>
    <w:p w14:paraId="2BDE250C" w14:textId="2F28BEB2" w:rsidR="00ED0130" w:rsidRPr="00ED0130" w:rsidRDefault="00ED0130" w:rsidP="00ED0130">
      <w:pPr>
        <w:pStyle w:val="List1"/>
        <w:numPr>
          <w:ilvl w:val="0"/>
          <w:numId w:val="33"/>
        </w:numPr>
      </w:pPr>
      <w:r w:rsidRPr="00ED0130">
        <w:t>SA</w:t>
      </w:r>
      <w:r w:rsidR="00403823">
        <w:t>:</w:t>
      </w:r>
    </w:p>
    <w:p w14:paraId="04400DD6" w14:textId="30C8E363" w:rsidR="00ED0130" w:rsidRPr="00ED0130" w:rsidRDefault="00ED0130" w:rsidP="00ED0130">
      <w:pPr>
        <w:pStyle w:val="Lista"/>
      </w:pPr>
      <w:r w:rsidRPr="00ED0130">
        <w:t>Environmental</w:t>
      </w:r>
      <w:r w:rsidR="00403823">
        <w:t>.</w:t>
      </w:r>
    </w:p>
    <w:p w14:paraId="285F815E" w14:textId="25C80AEF" w:rsidR="00ED0130" w:rsidRPr="00ED0130" w:rsidRDefault="00ED0130" w:rsidP="00ED0130">
      <w:pPr>
        <w:pStyle w:val="Lista"/>
      </w:pPr>
      <w:r w:rsidRPr="00ED0130">
        <w:t>Waste</w:t>
      </w:r>
      <w:r w:rsidR="00403823">
        <w:t>.</w:t>
      </w:r>
    </w:p>
    <w:p w14:paraId="72F2B695" w14:textId="06582E9F" w:rsidR="00ED0130" w:rsidRPr="00ED0130" w:rsidRDefault="00ED0130" w:rsidP="00ED0130">
      <w:pPr>
        <w:pStyle w:val="Lista"/>
      </w:pPr>
      <w:r w:rsidRPr="00ED0130">
        <w:t>Emissions</w:t>
      </w:r>
      <w:r w:rsidR="00403823">
        <w:t>.</w:t>
      </w:r>
    </w:p>
    <w:p w14:paraId="64535E40" w14:textId="00013B4B" w:rsidR="00ED0130" w:rsidRPr="00ED0130" w:rsidRDefault="00ED0130" w:rsidP="00ED0130">
      <w:pPr>
        <w:pStyle w:val="Lista"/>
      </w:pPr>
      <w:r w:rsidRPr="00ED0130">
        <w:t>Noise</w:t>
      </w:r>
      <w:r w:rsidR="00403823">
        <w:t>.</w:t>
      </w:r>
    </w:p>
    <w:p w14:paraId="6D539B48" w14:textId="4A4C6232" w:rsidR="00ED0130" w:rsidRPr="00ED0130" w:rsidRDefault="00ED0130" w:rsidP="00ED0130">
      <w:pPr>
        <w:pStyle w:val="Lista"/>
      </w:pPr>
      <w:r w:rsidRPr="00ED0130">
        <w:t>Hazardous products</w:t>
      </w:r>
      <w:r w:rsidR="00403823">
        <w:t>.</w:t>
      </w:r>
    </w:p>
    <w:p w14:paraId="3B7917C9" w14:textId="6F5FE99C" w:rsidR="00ED0130" w:rsidRPr="00ED0130" w:rsidRDefault="00ED0130" w:rsidP="00ED0130">
      <w:pPr>
        <w:pStyle w:val="List1"/>
        <w:numPr>
          <w:ilvl w:val="0"/>
          <w:numId w:val="33"/>
        </w:numPr>
      </w:pPr>
      <w:r w:rsidRPr="00ED0130">
        <w:t>H</w:t>
      </w:r>
      <w:r>
        <w:t xml:space="preserve">ealth </w:t>
      </w:r>
      <w:r w:rsidRPr="00ED0130">
        <w:t>&amp;</w:t>
      </w:r>
      <w:r>
        <w:t xml:space="preserve"> </w:t>
      </w:r>
      <w:r w:rsidRPr="00ED0130">
        <w:t>S</w:t>
      </w:r>
      <w:r>
        <w:t>afety</w:t>
      </w:r>
      <w:r w:rsidRPr="00ED0130">
        <w:t xml:space="preserve"> requirements</w:t>
      </w:r>
      <w:r w:rsidR="00403823">
        <w:t>.</w:t>
      </w:r>
    </w:p>
    <w:p w14:paraId="04FCE9BC" w14:textId="4D91FE61" w:rsidR="003A30F5" w:rsidRDefault="00ED0130" w:rsidP="00ED0130">
      <w:pPr>
        <w:pStyle w:val="List1"/>
        <w:numPr>
          <w:ilvl w:val="0"/>
          <w:numId w:val="33"/>
        </w:numPr>
      </w:pPr>
      <w:r w:rsidRPr="00ED0130">
        <w:t>Manufacturers specifications</w:t>
      </w:r>
      <w:r w:rsidR="00403823">
        <w:t>.</w:t>
      </w:r>
    </w:p>
    <w:p w14:paraId="759F7FF9" w14:textId="4C1F6722" w:rsidR="003A30F5" w:rsidRDefault="003A30F5" w:rsidP="003A30F5">
      <w:pPr>
        <w:pStyle w:val="Heading3"/>
      </w:pPr>
      <w:bookmarkStart w:id="52" w:name="_Toc471209867"/>
      <w:r>
        <w:t xml:space="preserve">Lesson 2 - </w:t>
      </w:r>
      <w:r w:rsidR="00ED0130">
        <w:t>Controls</w:t>
      </w:r>
      <w:bookmarkEnd w:id="52"/>
    </w:p>
    <w:p w14:paraId="02FD79E2" w14:textId="01F39BF6" w:rsidR="003A30F5" w:rsidRDefault="00ED0130" w:rsidP="001943B8">
      <w:pPr>
        <w:pStyle w:val="List1"/>
        <w:numPr>
          <w:ilvl w:val="0"/>
          <w:numId w:val="34"/>
        </w:numPr>
      </w:pPr>
      <w:r>
        <w:t>Inspection</w:t>
      </w:r>
    </w:p>
    <w:p w14:paraId="16127185" w14:textId="75CE380A" w:rsidR="003A30F5" w:rsidRDefault="003A30F5" w:rsidP="003A30F5">
      <w:pPr>
        <w:pStyle w:val="Heading1"/>
      </w:pPr>
      <w:bookmarkStart w:id="53" w:name="_Toc471209868"/>
      <w:r>
        <w:t xml:space="preserve">MODULE 5 – </w:t>
      </w:r>
      <w:r w:rsidR="00F2516C">
        <w:rPr>
          <w:caps w:val="0"/>
        </w:rPr>
        <w:t>SURFACE PREPARATION</w:t>
      </w:r>
      <w:bookmarkEnd w:id="53"/>
    </w:p>
    <w:p w14:paraId="5C99A700" w14:textId="77777777" w:rsidR="003A30F5" w:rsidRDefault="003A30F5" w:rsidP="003A30F5">
      <w:pPr>
        <w:pStyle w:val="Heading1separatationline"/>
      </w:pPr>
    </w:p>
    <w:p w14:paraId="0DA880DF" w14:textId="77777777" w:rsidR="003A30F5" w:rsidRDefault="003A30F5" w:rsidP="003A30F5">
      <w:pPr>
        <w:pStyle w:val="Heading2"/>
      </w:pPr>
      <w:bookmarkStart w:id="54" w:name="_Toc471209869"/>
      <w:r>
        <w:t>Scope</w:t>
      </w:r>
      <w:bookmarkEnd w:id="54"/>
    </w:p>
    <w:p w14:paraId="1464A4A2" w14:textId="77777777" w:rsidR="003A30F5" w:rsidRDefault="003A30F5" w:rsidP="003A30F5">
      <w:pPr>
        <w:pStyle w:val="Heading2separationline"/>
      </w:pPr>
    </w:p>
    <w:p w14:paraId="740CA879" w14:textId="01314932" w:rsidR="003A30F5" w:rsidRPr="00D34F9C" w:rsidRDefault="003A30F5" w:rsidP="00CE5BF8">
      <w:pPr>
        <w:pStyle w:val="BodyText"/>
      </w:pPr>
      <w:r w:rsidRPr="00D34F9C">
        <w:t>This</w:t>
      </w:r>
      <w:r w:rsidR="009B2948">
        <w:t xml:space="preserve"> module </w:t>
      </w:r>
      <w:r w:rsidR="00403823" w:rsidRPr="00403823">
        <w:t>describes the different existing methods for surface preparation and gives recommendations for paint removal procedures</w:t>
      </w:r>
      <w:r w:rsidR="00403823">
        <w:t>.</w:t>
      </w:r>
    </w:p>
    <w:p w14:paraId="24A8310E" w14:textId="77777777" w:rsidR="003A30F5" w:rsidRDefault="003A30F5" w:rsidP="003A30F5">
      <w:pPr>
        <w:pStyle w:val="Heading2"/>
      </w:pPr>
      <w:bookmarkStart w:id="55" w:name="_Toc471209870"/>
      <w:r>
        <w:t>Learning Objective</w:t>
      </w:r>
      <w:bookmarkEnd w:id="55"/>
    </w:p>
    <w:p w14:paraId="636EACBE" w14:textId="77777777" w:rsidR="003A30F5" w:rsidRDefault="003A30F5" w:rsidP="003A30F5">
      <w:pPr>
        <w:pStyle w:val="Heading2separationline"/>
      </w:pPr>
    </w:p>
    <w:p w14:paraId="27E5D9E1" w14:textId="6FD23340" w:rsidR="003A30F5" w:rsidRPr="00FD3637" w:rsidRDefault="00403823" w:rsidP="003A30F5">
      <w:pPr>
        <w:pStyle w:val="BodyText"/>
      </w:pPr>
      <w:r w:rsidRPr="00403823">
        <w:t xml:space="preserve">To gain a </w:t>
      </w:r>
      <w:r w:rsidRPr="00403823">
        <w:rPr>
          <w:b/>
        </w:rPr>
        <w:t>satisfactory</w:t>
      </w:r>
      <w:r w:rsidRPr="00403823">
        <w:t xml:space="preserve"> understanding of how to be able to use the different type of surface preparation and to be familiar with paint removal methods</w:t>
      </w:r>
      <w:r>
        <w:t>.</w:t>
      </w:r>
    </w:p>
    <w:p w14:paraId="37E452F2" w14:textId="77777777" w:rsidR="003A30F5" w:rsidRDefault="003A30F5" w:rsidP="003A30F5">
      <w:pPr>
        <w:pStyle w:val="Heading2"/>
      </w:pPr>
      <w:bookmarkStart w:id="56" w:name="_Toc471209871"/>
      <w:r>
        <w:t>Syllabus</w:t>
      </w:r>
      <w:bookmarkEnd w:id="56"/>
    </w:p>
    <w:p w14:paraId="4D4EEF52" w14:textId="77777777" w:rsidR="003A30F5" w:rsidRPr="00FD3637" w:rsidRDefault="003A30F5" w:rsidP="003A30F5">
      <w:pPr>
        <w:pStyle w:val="Heading2separationline"/>
      </w:pPr>
    </w:p>
    <w:p w14:paraId="683FFBB9" w14:textId="557F591C" w:rsidR="003A30F5" w:rsidRDefault="003A30F5" w:rsidP="003A30F5">
      <w:pPr>
        <w:pStyle w:val="Heading3"/>
      </w:pPr>
      <w:bookmarkStart w:id="57" w:name="_Toc471209872"/>
      <w:r>
        <w:t xml:space="preserve">Lesson 1 – </w:t>
      </w:r>
      <w:r w:rsidR="00403823">
        <w:t>Paint removal</w:t>
      </w:r>
      <w:bookmarkEnd w:id="57"/>
    </w:p>
    <w:p w14:paraId="254270E4" w14:textId="74D8C10D" w:rsidR="00403823" w:rsidRPr="00403823" w:rsidRDefault="00403823" w:rsidP="0085727A">
      <w:pPr>
        <w:pStyle w:val="List1"/>
        <w:numPr>
          <w:ilvl w:val="0"/>
          <w:numId w:val="35"/>
        </w:numPr>
      </w:pPr>
      <w:r w:rsidRPr="00403823">
        <w:t>Grit blasting</w:t>
      </w:r>
      <w:r>
        <w:t>.</w:t>
      </w:r>
    </w:p>
    <w:p w14:paraId="00F1ACE1" w14:textId="3A730C8E" w:rsidR="00403823" w:rsidRPr="00403823" w:rsidRDefault="00403823" w:rsidP="0085727A">
      <w:pPr>
        <w:pStyle w:val="List1"/>
        <w:numPr>
          <w:ilvl w:val="0"/>
          <w:numId w:val="35"/>
        </w:numPr>
      </w:pPr>
      <w:r w:rsidRPr="00403823">
        <w:t>Ice blasting</w:t>
      </w:r>
      <w:r>
        <w:t>.</w:t>
      </w:r>
    </w:p>
    <w:p w14:paraId="5281E33E" w14:textId="6AD2AC4C" w:rsidR="00403823" w:rsidRPr="00403823" w:rsidRDefault="00403823" w:rsidP="0085727A">
      <w:pPr>
        <w:pStyle w:val="List1"/>
        <w:numPr>
          <w:ilvl w:val="0"/>
          <w:numId w:val="35"/>
        </w:numPr>
      </w:pPr>
      <w:r w:rsidRPr="00403823">
        <w:t>Water jetting</w:t>
      </w:r>
      <w:r>
        <w:t>:</w:t>
      </w:r>
    </w:p>
    <w:p w14:paraId="5BF7A182" w14:textId="6AB56EBD" w:rsidR="00403823" w:rsidRPr="00403823" w:rsidRDefault="00403823" w:rsidP="00403823">
      <w:pPr>
        <w:pStyle w:val="Lista"/>
      </w:pPr>
      <w:r w:rsidRPr="00403823">
        <w:t>High pressure</w:t>
      </w:r>
      <w:r>
        <w:t>.</w:t>
      </w:r>
    </w:p>
    <w:p w14:paraId="45FBD151" w14:textId="4D66299E" w:rsidR="00403823" w:rsidRPr="00403823" w:rsidRDefault="00403823" w:rsidP="00403823">
      <w:pPr>
        <w:pStyle w:val="Lista"/>
      </w:pPr>
      <w:r w:rsidRPr="00403823">
        <w:t>Wet blasting</w:t>
      </w:r>
      <w:r>
        <w:t>.</w:t>
      </w:r>
    </w:p>
    <w:p w14:paraId="79A8C75D" w14:textId="6899E924" w:rsidR="003A30F5" w:rsidRDefault="00403823" w:rsidP="0085727A">
      <w:pPr>
        <w:pStyle w:val="List1"/>
        <w:numPr>
          <w:ilvl w:val="0"/>
          <w:numId w:val="35"/>
        </w:numPr>
      </w:pPr>
      <w:r w:rsidRPr="00403823">
        <w:t>Mechanical scraping</w:t>
      </w:r>
    </w:p>
    <w:p w14:paraId="5AF52ED9" w14:textId="267EC304" w:rsidR="003A30F5" w:rsidRDefault="003A30F5" w:rsidP="003A30F5">
      <w:pPr>
        <w:pStyle w:val="Heading3"/>
      </w:pPr>
      <w:bookmarkStart w:id="58" w:name="_Toc471209873"/>
      <w:r>
        <w:t xml:space="preserve">Lesson 2 - </w:t>
      </w:r>
      <w:r w:rsidR="00403823" w:rsidRPr="00403823">
        <w:rPr>
          <w:rFonts w:ascii="Arial" w:hAnsi="Arial" w:cs="Arial"/>
          <w:lang w:val="en-US"/>
        </w:rPr>
        <w:t>Mechanical</w:t>
      </w:r>
      <w:r w:rsidR="00403823" w:rsidRPr="00403823">
        <w:rPr>
          <w:rFonts w:ascii="Arial" w:hAnsi="Arial" w:cs="Arial"/>
        </w:rPr>
        <w:t xml:space="preserve"> surface preparation method</w:t>
      </w:r>
      <w:bookmarkEnd w:id="58"/>
    </w:p>
    <w:p w14:paraId="556C1AB4" w14:textId="63576DE2" w:rsidR="00403823" w:rsidRPr="00403823" w:rsidRDefault="00403823" w:rsidP="0085727A">
      <w:pPr>
        <w:pStyle w:val="List1"/>
        <w:numPr>
          <w:ilvl w:val="0"/>
          <w:numId w:val="36"/>
        </w:numPr>
      </w:pPr>
      <w:r w:rsidRPr="00403823">
        <w:t>Grit blasting</w:t>
      </w:r>
      <w:r>
        <w:t>.</w:t>
      </w:r>
    </w:p>
    <w:p w14:paraId="2F4947C7" w14:textId="79FFF122" w:rsidR="00403823" w:rsidRPr="00403823" w:rsidRDefault="00403823" w:rsidP="0085727A">
      <w:pPr>
        <w:pStyle w:val="List1"/>
        <w:numPr>
          <w:ilvl w:val="0"/>
          <w:numId w:val="36"/>
        </w:numPr>
      </w:pPr>
      <w:r w:rsidRPr="00403823">
        <w:t>Manual abrasion</w:t>
      </w:r>
      <w:r>
        <w:t>:</w:t>
      </w:r>
    </w:p>
    <w:p w14:paraId="1DE3BF86" w14:textId="2C1F6EFD" w:rsidR="00403823" w:rsidRPr="00403823" w:rsidRDefault="00403823" w:rsidP="00403823">
      <w:pPr>
        <w:pStyle w:val="Lista"/>
      </w:pPr>
      <w:r w:rsidRPr="00403823">
        <w:t>Power tools</w:t>
      </w:r>
      <w:r>
        <w:t>.</w:t>
      </w:r>
    </w:p>
    <w:p w14:paraId="0B13229C" w14:textId="4CF1AB5D" w:rsidR="003A30F5" w:rsidRDefault="00403823" w:rsidP="00403823">
      <w:pPr>
        <w:pStyle w:val="Lista"/>
      </w:pPr>
      <w:r w:rsidRPr="00403823">
        <w:t>Hand</w:t>
      </w:r>
      <w:r>
        <w:t>.</w:t>
      </w:r>
    </w:p>
    <w:p w14:paraId="78238419" w14:textId="52CA8D78" w:rsidR="003A30F5" w:rsidRDefault="003A30F5" w:rsidP="003A30F5">
      <w:pPr>
        <w:pStyle w:val="Heading3"/>
      </w:pPr>
      <w:bookmarkStart w:id="59" w:name="_Toc471209874"/>
      <w:r>
        <w:lastRenderedPageBreak/>
        <w:t xml:space="preserve">Lesson 3 – </w:t>
      </w:r>
      <w:r w:rsidR="00403823" w:rsidRPr="00403823">
        <w:rPr>
          <w:lang w:val="en-US"/>
        </w:rPr>
        <w:t>Chemical</w:t>
      </w:r>
      <w:r w:rsidR="00403823" w:rsidRPr="00403823">
        <w:t xml:space="preserve"> surface preparation methods</w:t>
      </w:r>
      <w:bookmarkEnd w:id="59"/>
    </w:p>
    <w:p w14:paraId="058FB397" w14:textId="1CF5D04B" w:rsidR="003A30F5" w:rsidRDefault="00403823" w:rsidP="0085727A">
      <w:pPr>
        <w:pStyle w:val="List1"/>
        <w:numPr>
          <w:ilvl w:val="0"/>
          <w:numId w:val="37"/>
        </w:numPr>
      </w:pPr>
      <w:r>
        <w:t>Etching.</w:t>
      </w:r>
    </w:p>
    <w:p w14:paraId="3A5BBF04" w14:textId="109077A6" w:rsidR="00EA4DA6" w:rsidRDefault="00EA4DA6" w:rsidP="00EA4DA6">
      <w:pPr>
        <w:pStyle w:val="Heading1"/>
      </w:pPr>
      <w:bookmarkStart w:id="60" w:name="_Toc471209875"/>
      <w:r>
        <w:t xml:space="preserve">MODULE 6 – </w:t>
      </w:r>
      <w:r w:rsidR="00F2516C">
        <w:rPr>
          <w:caps w:val="0"/>
        </w:rPr>
        <w:t>SITE VISIT</w:t>
      </w:r>
      <w:bookmarkEnd w:id="60"/>
    </w:p>
    <w:p w14:paraId="6CBBD551" w14:textId="77777777" w:rsidR="00EA4DA6" w:rsidRDefault="00EA4DA6" w:rsidP="00EA4DA6">
      <w:pPr>
        <w:pStyle w:val="Heading1separatationline"/>
      </w:pPr>
    </w:p>
    <w:p w14:paraId="7CF36E99" w14:textId="77777777" w:rsidR="00EA4DA6" w:rsidRDefault="00EA4DA6" w:rsidP="00EA4DA6">
      <w:pPr>
        <w:pStyle w:val="Heading2"/>
      </w:pPr>
      <w:bookmarkStart w:id="61" w:name="_Toc471209876"/>
      <w:r>
        <w:t>Scope</w:t>
      </w:r>
      <w:bookmarkEnd w:id="61"/>
    </w:p>
    <w:p w14:paraId="21E6CC42" w14:textId="77777777" w:rsidR="00EA4DA6" w:rsidRDefault="00EA4DA6" w:rsidP="00EA4DA6">
      <w:pPr>
        <w:pStyle w:val="Heading2separationline"/>
      </w:pPr>
    </w:p>
    <w:p w14:paraId="2E36D060" w14:textId="6C599580" w:rsidR="00EA4DA6" w:rsidRPr="00D34F9C" w:rsidRDefault="00EA4DA6" w:rsidP="00EA4DA6">
      <w:pPr>
        <w:pStyle w:val="BodyText"/>
      </w:pPr>
      <w:r>
        <w:rPr>
          <w:rFonts w:cs="Arial"/>
        </w:rPr>
        <w:t>This module</w:t>
      </w:r>
      <w:r>
        <w:rPr>
          <w:rFonts w:cs="Arial"/>
          <w:sz w:val="23"/>
          <w:szCs w:val="23"/>
        </w:rPr>
        <w:t xml:space="preserve"> covers a visit to a surface preparation facility.</w:t>
      </w:r>
    </w:p>
    <w:p w14:paraId="07E4C8E5" w14:textId="77777777" w:rsidR="00EA4DA6" w:rsidRDefault="00EA4DA6" w:rsidP="00EA4DA6">
      <w:pPr>
        <w:pStyle w:val="Heading2"/>
      </w:pPr>
      <w:bookmarkStart w:id="62" w:name="_Toc471209877"/>
      <w:r>
        <w:t>Learning Objective</w:t>
      </w:r>
      <w:bookmarkEnd w:id="62"/>
    </w:p>
    <w:p w14:paraId="6EFBC0BF" w14:textId="77777777" w:rsidR="00EA4DA6" w:rsidRDefault="00EA4DA6" w:rsidP="00EA4DA6">
      <w:pPr>
        <w:pStyle w:val="Heading2separationline"/>
      </w:pPr>
    </w:p>
    <w:p w14:paraId="45A086AF" w14:textId="4FAAE067" w:rsidR="00EA4DA6" w:rsidRPr="005871F3" w:rsidRDefault="00EA4DA6" w:rsidP="00EA4DA6">
      <w:pPr>
        <w:pStyle w:val="BodyText"/>
      </w:pPr>
      <w:r w:rsidRPr="00A5022A">
        <w:t xml:space="preserve">To </w:t>
      </w:r>
      <w:r>
        <w:rPr>
          <w:rFonts w:cs="Arial"/>
          <w:sz w:val="23"/>
          <w:szCs w:val="23"/>
        </w:rPr>
        <w:t>see surface preparation taking place in an AtoN environment and to consolidate theoretical knowledge learne</w:t>
      </w:r>
      <w:r>
        <w:t>d.</w:t>
      </w:r>
    </w:p>
    <w:sectPr w:rsidR="00EA4DA6" w:rsidRPr="005871F3"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B78A2" w14:textId="77777777" w:rsidR="00FA3925" w:rsidRDefault="00FA3925" w:rsidP="003274DB">
      <w:r>
        <w:separator/>
      </w:r>
    </w:p>
    <w:p w14:paraId="277F958D" w14:textId="77777777" w:rsidR="00FA3925" w:rsidRDefault="00FA3925"/>
    <w:p w14:paraId="64990CA0" w14:textId="77777777" w:rsidR="00FA3925" w:rsidRDefault="00FA3925"/>
    <w:p w14:paraId="5E863E20" w14:textId="77777777" w:rsidR="00FA3925" w:rsidRDefault="00FA3925"/>
  </w:endnote>
  <w:endnote w:type="continuationSeparator" w:id="0">
    <w:p w14:paraId="24DEBE25" w14:textId="77777777" w:rsidR="00FA3925" w:rsidRDefault="00FA3925" w:rsidP="003274DB">
      <w:r>
        <w:continuationSeparator/>
      </w:r>
    </w:p>
    <w:p w14:paraId="103159C0" w14:textId="77777777" w:rsidR="00FA3925" w:rsidRDefault="00FA3925"/>
    <w:p w14:paraId="504CD917" w14:textId="77777777" w:rsidR="00FA3925" w:rsidRDefault="00FA3925"/>
    <w:p w14:paraId="2F3125FE" w14:textId="77777777" w:rsidR="00FA3925" w:rsidRDefault="00FA39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403823" w:rsidRPr="00AC24F4" w:rsidRDefault="0040382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2C76EEEC" w14:textId="1370FD08" w:rsidR="00403823" w:rsidRPr="00AC24F4" w:rsidRDefault="00403823"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69B895AB" w14:textId="77777777" w:rsidR="00403823" w:rsidRPr="00DE397B" w:rsidRDefault="00403823"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403823" w:rsidRPr="00DE397B" w:rsidRDefault="00403823"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403823" w:rsidRPr="00ED2A8D" w:rsidRDefault="00403823"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403823" w:rsidRPr="003028AF" w:rsidRDefault="00403823" w:rsidP="003028AF">
    <w:pPr>
      <w:pStyle w:val="Footer"/>
      <w:rPr>
        <w:sz w:val="15"/>
        <w:szCs w:val="15"/>
      </w:rPr>
    </w:pPr>
  </w:p>
  <w:p w14:paraId="7CC1A0EC" w14:textId="77777777" w:rsidR="00403823" w:rsidRDefault="00403823" w:rsidP="00AB4A21">
    <w:pPr>
      <w:pStyle w:val="Footerportrait"/>
    </w:pPr>
  </w:p>
  <w:p w14:paraId="2B4785A8" w14:textId="77777777" w:rsidR="00403823" w:rsidRPr="00C907DF" w:rsidRDefault="00676444" w:rsidP="00AB4A21">
    <w:pPr>
      <w:pStyle w:val="Footerportrait"/>
    </w:pPr>
    <w:fldSimple w:instr=" STYLEREF &quot;Document type&quot; \* MERGEFORMAT ">
      <w:r w:rsidR="00796A9E" w:rsidRPr="00796A9E">
        <w:rPr>
          <w:b w:val="0"/>
          <w:bCs/>
        </w:rPr>
        <w:t>IALA Model Course</w:t>
      </w:r>
    </w:fldSimple>
    <w:r w:rsidR="00403823">
      <w:t xml:space="preserve"> </w:t>
    </w:r>
    <w:fldSimple w:instr=" STYLEREF &quot;Document number&quot; \* MERGEFORMAT ">
      <w:r w:rsidR="00796A9E">
        <w:t>L2.5.1&amp;2</w:t>
      </w:r>
    </w:fldSimple>
    <w:r w:rsidR="00403823" w:rsidRPr="00C907DF">
      <w:t xml:space="preserve"> –</w:t>
    </w:r>
    <w:r w:rsidR="00403823">
      <w:t xml:space="preserve"> </w:t>
    </w:r>
    <w:fldSimple w:instr=" STYLEREF &quot;Document name&quot; \* MERGEFORMAT ">
      <w:r w:rsidR="00796A9E">
        <w:t>Level 2 - Surface Preparation before Coating</w:t>
      </w:r>
    </w:fldSimple>
    <w:r w:rsidR="00403823">
      <w:tab/>
    </w:r>
  </w:p>
  <w:p w14:paraId="71DF44B0" w14:textId="77777777" w:rsidR="00403823" w:rsidRPr="008D2314" w:rsidRDefault="00403823"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796A9E">
      <w:rPr>
        <w:rStyle w:val="PageNumber"/>
        <w:noProof/>
        <w:color w:val="00558C"/>
        <w:szCs w:val="15"/>
      </w:rPr>
      <w:t>4</w:t>
    </w:r>
    <w:r w:rsidRPr="008D2314">
      <w:rPr>
        <w:rStyle w:val="PageNumber"/>
        <w:color w:val="00558C"/>
        <w:szCs w:val="15"/>
      </w:rPr>
      <w:fldChar w:fldCharType="end"/>
    </w:r>
  </w:p>
  <w:p w14:paraId="1D5AF8CB" w14:textId="77777777" w:rsidR="00403823" w:rsidRPr="003028AF" w:rsidRDefault="00403823"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796A9E" w:rsidRPr="00796A9E">
      <w:rPr>
        <w:bCs/>
        <w:noProof/>
        <w:szCs w:val="15"/>
        <w:lang w:val="en-US"/>
      </w:rPr>
      <w:t>Edition 21.0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796A9E" w:rsidRPr="00796A9E">
      <w:rPr>
        <w:bCs/>
        <w:noProof/>
        <w:szCs w:val="15"/>
        <w:lang w:val="en-US"/>
      </w:rPr>
      <w:t>May June</w:t>
    </w:r>
    <w:r w:rsidR="00796A9E">
      <w:rPr>
        <w:noProof/>
        <w:szCs w:val="15"/>
      </w:rPr>
      <w:t xml:space="preserve"> 20173</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403823" w:rsidRPr="002C5134" w:rsidRDefault="00403823" w:rsidP="002C5134">
    <w:pPr>
      <w:pStyle w:val="Footer"/>
      <w:rPr>
        <w:sz w:val="15"/>
        <w:szCs w:val="15"/>
      </w:rPr>
    </w:pPr>
  </w:p>
  <w:p w14:paraId="06D21433" w14:textId="77777777" w:rsidR="00403823" w:rsidRDefault="00403823" w:rsidP="00D2697A">
    <w:pPr>
      <w:pStyle w:val="Footerlandscape"/>
    </w:pPr>
  </w:p>
  <w:p w14:paraId="445DAD76" w14:textId="77777777" w:rsidR="00403823" w:rsidRPr="001747E7" w:rsidRDefault="00782CD1" w:rsidP="00D2697A">
    <w:pPr>
      <w:pStyle w:val="Footerlandscape"/>
      <w:rPr>
        <w:rStyle w:val="PageNumber"/>
        <w:b w:val="0"/>
        <w:szCs w:val="15"/>
      </w:rPr>
    </w:pPr>
    <w:r w:rsidRPr="001747E7">
      <w:rPr>
        <w:b w:val="0"/>
      </w:rPr>
      <w:fldChar w:fldCharType="begin"/>
    </w:r>
    <w:r w:rsidRPr="001747E7">
      <w:rPr>
        <w:b w:val="0"/>
      </w:rPr>
      <w:instrText xml:space="preserve"> STYLEREF "Document type" \* MERGEFORMAT </w:instrText>
    </w:r>
    <w:r w:rsidRPr="001747E7">
      <w:rPr>
        <w:b w:val="0"/>
      </w:rPr>
      <w:fldChar w:fldCharType="separate"/>
    </w:r>
    <w:r w:rsidR="00796A9E" w:rsidRPr="00796A9E">
      <w:rPr>
        <w:b w:val="0"/>
        <w:bCs/>
        <w:noProof/>
      </w:rPr>
      <w:t>IALA Model Course</w:t>
    </w:r>
    <w:r w:rsidRPr="001747E7">
      <w:rPr>
        <w:b w:val="0"/>
        <w:bCs/>
        <w:noProof/>
      </w:rPr>
      <w:fldChar w:fldCharType="end"/>
    </w:r>
    <w:r w:rsidR="00403823" w:rsidRPr="001747E7">
      <w:rPr>
        <w:b w:val="0"/>
      </w:rPr>
      <w:t xml:space="preserve"> </w:t>
    </w:r>
    <w:r w:rsidRPr="001747E7">
      <w:rPr>
        <w:b w:val="0"/>
      </w:rPr>
      <w:fldChar w:fldCharType="begin"/>
    </w:r>
    <w:r w:rsidRPr="001747E7">
      <w:rPr>
        <w:b w:val="0"/>
      </w:rPr>
      <w:instrText xml:space="preserve"> STYLEREF "Document number" \* MERGEFORMAT </w:instrText>
    </w:r>
    <w:r w:rsidRPr="001747E7">
      <w:rPr>
        <w:b w:val="0"/>
      </w:rPr>
      <w:fldChar w:fldCharType="separate"/>
    </w:r>
    <w:r w:rsidR="00796A9E">
      <w:rPr>
        <w:b w:val="0"/>
        <w:noProof/>
      </w:rPr>
      <w:t>L2.5.1&amp;2</w:t>
    </w:r>
    <w:r w:rsidRPr="001747E7">
      <w:rPr>
        <w:b w:val="0"/>
        <w:noProof/>
      </w:rPr>
      <w:fldChar w:fldCharType="end"/>
    </w:r>
    <w:r w:rsidR="00403823" w:rsidRPr="001747E7">
      <w:rPr>
        <w:b w:val="0"/>
      </w:rPr>
      <w:t xml:space="preserve"> – </w:t>
    </w:r>
    <w:r w:rsidRPr="001747E7">
      <w:rPr>
        <w:b w:val="0"/>
      </w:rPr>
      <w:fldChar w:fldCharType="begin"/>
    </w:r>
    <w:r w:rsidRPr="001747E7">
      <w:rPr>
        <w:b w:val="0"/>
      </w:rPr>
      <w:instrText xml:space="preserve"> STYLEREF "Document name" \* MERGEFORMAT </w:instrText>
    </w:r>
    <w:r w:rsidRPr="001747E7">
      <w:rPr>
        <w:b w:val="0"/>
      </w:rPr>
      <w:fldChar w:fldCharType="separate"/>
    </w:r>
    <w:r w:rsidR="00796A9E">
      <w:rPr>
        <w:b w:val="0"/>
        <w:noProof/>
      </w:rPr>
      <w:t>Level 2 - Surface Preparation before Coating</w:t>
    </w:r>
    <w:r w:rsidRPr="001747E7">
      <w:rPr>
        <w:b w:val="0"/>
        <w:noProof/>
      </w:rPr>
      <w:fldChar w:fldCharType="end"/>
    </w:r>
  </w:p>
  <w:p w14:paraId="58D465E7" w14:textId="77777777" w:rsidR="00403823" w:rsidRPr="00480D65" w:rsidRDefault="00782CD1" w:rsidP="00D2697A">
    <w:pPr>
      <w:pStyle w:val="Footerlandscape"/>
    </w:pPr>
    <w:r w:rsidRPr="001747E7">
      <w:rPr>
        <w:b w:val="0"/>
      </w:rPr>
      <w:fldChar w:fldCharType="begin"/>
    </w:r>
    <w:r w:rsidRPr="001747E7">
      <w:rPr>
        <w:b w:val="0"/>
      </w:rPr>
      <w:instrText xml:space="preserve"> STYLEREF "Edition number" \* MERGEFORMAT </w:instrText>
    </w:r>
    <w:r w:rsidRPr="001747E7">
      <w:rPr>
        <w:b w:val="0"/>
      </w:rPr>
      <w:fldChar w:fldCharType="separate"/>
    </w:r>
    <w:r w:rsidR="00796A9E" w:rsidRPr="00796A9E">
      <w:rPr>
        <w:b w:val="0"/>
        <w:bCs/>
        <w:noProof/>
      </w:rPr>
      <w:t>Edition 21.0</w:t>
    </w:r>
    <w:r w:rsidRPr="001747E7">
      <w:rPr>
        <w:b w:val="0"/>
        <w:bCs/>
        <w:noProof/>
      </w:rPr>
      <w:fldChar w:fldCharType="end"/>
    </w:r>
    <w:r w:rsidR="00403823" w:rsidRPr="001747E7">
      <w:rPr>
        <w:b w:val="0"/>
      </w:rPr>
      <w:t xml:space="preserve">  </w:t>
    </w:r>
    <w:r w:rsidRPr="001747E7">
      <w:rPr>
        <w:b w:val="0"/>
      </w:rPr>
      <w:fldChar w:fldCharType="begin"/>
    </w:r>
    <w:r w:rsidRPr="001747E7">
      <w:rPr>
        <w:b w:val="0"/>
      </w:rPr>
      <w:instrText xml:space="preserve"> STYLEREF "Document date" \* MERGEFORMAT </w:instrText>
    </w:r>
    <w:r w:rsidRPr="001747E7">
      <w:rPr>
        <w:b w:val="0"/>
      </w:rPr>
      <w:fldChar w:fldCharType="separate"/>
    </w:r>
    <w:r w:rsidR="00796A9E" w:rsidRPr="00796A9E">
      <w:rPr>
        <w:b w:val="0"/>
        <w:bCs/>
        <w:noProof/>
      </w:rPr>
      <w:t>May June</w:t>
    </w:r>
    <w:r w:rsidR="00796A9E">
      <w:rPr>
        <w:b w:val="0"/>
        <w:noProof/>
      </w:rPr>
      <w:t xml:space="preserve"> 20173</w:t>
    </w:r>
    <w:r w:rsidRPr="001747E7">
      <w:rPr>
        <w:b w:val="0"/>
        <w:bCs/>
        <w:noProof/>
      </w:rPr>
      <w:fldChar w:fldCharType="end"/>
    </w:r>
    <w:r w:rsidR="00403823" w:rsidRPr="00C907DF">
      <w:tab/>
    </w:r>
    <w:r w:rsidR="00403823" w:rsidRPr="002C5134">
      <w:t xml:space="preserve">P </w:t>
    </w:r>
    <w:r w:rsidR="00403823" w:rsidRPr="002C5134">
      <w:fldChar w:fldCharType="begin"/>
    </w:r>
    <w:r w:rsidR="00403823" w:rsidRPr="002C5134">
      <w:instrText xml:space="preserve">PAGE  </w:instrText>
    </w:r>
    <w:r w:rsidR="00403823" w:rsidRPr="002C5134">
      <w:fldChar w:fldCharType="separate"/>
    </w:r>
    <w:r w:rsidR="00796A9E">
      <w:rPr>
        <w:noProof/>
      </w:rPr>
      <w:t>11</w:t>
    </w:r>
    <w:r w:rsidR="0040382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BB3680" w14:textId="77777777" w:rsidR="00FA3925" w:rsidRDefault="00FA3925">
      <w:r>
        <w:separator/>
      </w:r>
    </w:p>
    <w:p w14:paraId="05269316" w14:textId="77777777" w:rsidR="00FA3925" w:rsidRDefault="00FA3925"/>
  </w:footnote>
  <w:footnote w:type="continuationSeparator" w:id="0">
    <w:p w14:paraId="03341449" w14:textId="77777777" w:rsidR="00FA3925" w:rsidRDefault="00FA3925" w:rsidP="003274DB">
      <w:r>
        <w:continuationSeparator/>
      </w:r>
    </w:p>
    <w:p w14:paraId="7FFAEF2F" w14:textId="77777777" w:rsidR="00FA3925" w:rsidRDefault="00FA3925"/>
    <w:p w14:paraId="58B6E6E5" w14:textId="77777777" w:rsidR="00FA3925" w:rsidRDefault="00FA3925"/>
    <w:p w14:paraId="7BC4C3AB" w14:textId="77777777" w:rsidR="00FA3925" w:rsidRDefault="00FA39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E6A6" w14:textId="19764104" w:rsidR="00403823" w:rsidRPr="00ED2A8D" w:rsidRDefault="00403823" w:rsidP="00796A9E">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96A9E">
      <w:t>ENG6-10.21</w:t>
    </w:r>
  </w:p>
  <w:p w14:paraId="19862EF8" w14:textId="77777777" w:rsidR="00403823" w:rsidRPr="00ED2A8D" w:rsidRDefault="00403823" w:rsidP="008747E0">
    <w:pPr>
      <w:pStyle w:val="Header"/>
    </w:pPr>
  </w:p>
  <w:p w14:paraId="4BC4B091" w14:textId="77777777" w:rsidR="00403823" w:rsidRDefault="00403823" w:rsidP="008747E0">
    <w:pPr>
      <w:pStyle w:val="Header"/>
    </w:pPr>
  </w:p>
  <w:p w14:paraId="53B687A9" w14:textId="77777777" w:rsidR="00403823" w:rsidRDefault="00403823" w:rsidP="008747E0">
    <w:pPr>
      <w:pStyle w:val="Header"/>
    </w:pPr>
  </w:p>
  <w:p w14:paraId="1C7F4832" w14:textId="77777777" w:rsidR="00403823" w:rsidRDefault="00403823" w:rsidP="008747E0">
    <w:pPr>
      <w:pStyle w:val="Header"/>
    </w:pPr>
  </w:p>
  <w:p w14:paraId="5A016BEC" w14:textId="77777777" w:rsidR="00403823" w:rsidRDefault="00403823" w:rsidP="008747E0">
    <w:pPr>
      <w:pStyle w:val="Header"/>
    </w:pPr>
  </w:p>
  <w:p w14:paraId="03961AB3" w14:textId="77777777" w:rsidR="00403823" w:rsidRDefault="00403823" w:rsidP="008747E0">
    <w:pPr>
      <w:pStyle w:val="Header"/>
    </w:pPr>
    <w:r>
      <w:rPr>
        <w:noProof/>
        <w:lang w:val="en-IE" w:eastAsia="en-IE"/>
      </w:rPr>
      <w:drawing>
        <wp:anchor distT="0" distB="0" distL="114300" distR="114300" simplePos="0" relativeHeight="251656189" behindDoc="1" locked="0" layoutInCell="1" allowOverlap="1" wp14:anchorId="461FF855" wp14:editId="6BD9FECE">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403823" w:rsidRPr="00ED2A8D" w:rsidRDefault="00403823" w:rsidP="008747E0">
    <w:pPr>
      <w:pStyle w:val="Header"/>
    </w:pPr>
  </w:p>
  <w:p w14:paraId="5D248D47" w14:textId="77777777" w:rsidR="00403823" w:rsidRPr="00ED2A8D" w:rsidRDefault="0040382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403823" w:rsidRPr="00ED2A8D" w:rsidRDefault="00403823"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403823" w:rsidRPr="00ED2A8D" w:rsidRDefault="00403823" w:rsidP="008747E0">
    <w:pPr>
      <w:pStyle w:val="Header"/>
    </w:pPr>
  </w:p>
  <w:p w14:paraId="001A2B3D" w14:textId="77777777" w:rsidR="00403823" w:rsidRDefault="00403823" w:rsidP="008747E0">
    <w:pPr>
      <w:pStyle w:val="Header"/>
    </w:pPr>
  </w:p>
  <w:p w14:paraId="06F960C3" w14:textId="77777777" w:rsidR="00403823" w:rsidRDefault="00403823" w:rsidP="008747E0">
    <w:pPr>
      <w:pStyle w:val="Header"/>
    </w:pPr>
  </w:p>
  <w:p w14:paraId="2801C2A7" w14:textId="77777777" w:rsidR="00403823" w:rsidRDefault="00403823" w:rsidP="008747E0">
    <w:pPr>
      <w:pStyle w:val="Header"/>
    </w:pPr>
  </w:p>
  <w:p w14:paraId="66955028" w14:textId="77777777" w:rsidR="00403823" w:rsidRPr="00441393" w:rsidRDefault="00403823" w:rsidP="00441393">
    <w:pPr>
      <w:pStyle w:val="Contents"/>
    </w:pPr>
    <w:r>
      <w:t>DOCUMENT REVISION</w:t>
    </w:r>
  </w:p>
  <w:p w14:paraId="0930F4C6" w14:textId="77777777" w:rsidR="00403823" w:rsidRPr="00ED2A8D" w:rsidRDefault="00403823" w:rsidP="008747E0">
    <w:pPr>
      <w:pStyle w:val="Header"/>
    </w:pPr>
  </w:p>
  <w:p w14:paraId="362B10D2" w14:textId="77777777" w:rsidR="00403823" w:rsidRPr="00AC33A2" w:rsidRDefault="0040382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403823" w:rsidRPr="00ED2A8D" w:rsidRDefault="00403823"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403823" w:rsidRPr="00ED2A8D" w:rsidRDefault="00403823" w:rsidP="008747E0">
    <w:pPr>
      <w:pStyle w:val="Header"/>
    </w:pPr>
  </w:p>
  <w:p w14:paraId="468FCACF" w14:textId="77777777" w:rsidR="00403823" w:rsidRDefault="00403823" w:rsidP="008747E0">
    <w:pPr>
      <w:pStyle w:val="Header"/>
    </w:pPr>
  </w:p>
  <w:p w14:paraId="1564543A" w14:textId="77777777" w:rsidR="00403823" w:rsidRDefault="00403823" w:rsidP="008747E0">
    <w:pPr>
      <w:pStyle w:val="Header"/>
    </w:pPr>
  </w:p>
  <w:p w14:paraId="44FFE433" w14:textId="77777777" w:rsidR="00403823" w:rsidRDefault="00403823" w:rsidP="008747E0">
    <w:pPr>
      <w:pStyle w:val="Header"/>
    </w:pPr>
  </w:p>
  <w:p w14:paraId="27E25C09" w14:textId="77777777" w:rsidR="00403823" w:rsidRPr="00441393" w:rsidRDefault="00403823" w:rsidP="00441393">
    <w:pPr>
      <w:pStyle w:val="Contents"/>
    </w:pPr>
    <w:r>
      <w:t>CONTENTS</w:t>
    </w:r>
  </w:p>
  <w:p w14:paraId="31F18123" w14:textId="77777777" w:rsidR="00403823" w:rsidRPr="00ED2A8D" w:rsidRDefault="00403823" w:rsidP="008747E0">
    <w:pPr>
      <w:pStyle w:val="Header"/>
    </w:pPr>
  </w:p>
  <w:p w14:paraId="18F3FA94" w14:textId="77777777" w:rsidR="00403823" w:rsidRPr="00AC33A2" w:rsidRDefault="0040382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403823" w:rsidRDefault="00403823"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1688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028D990"/>
    <w:lvl w:ilvl="0">
      <w:start w:val="1"/>
      <w:numFmt w:val="decimal"/>
      <w:lvlText w:val="%1."/>
      <w:lvlJc w:val="left"/>
      <w:pPr>
        <w:tabs>
          <w:tab w:val="num" w:pos="1800"/>
        </w:tabs>
        <w:ind w:left="1800" w:hanging="360"/>
      </w:pPr>
    </w:lvl>
  </w:abstractNum>
  <w:abstractNum w:abstractNumId="2">
    <w:nsid w:val="FFFFFF7D"/>
    <w:multiLevelType w:val="singleLevel"/>
    <w:tmpl w:val="2980A0EA"/>
    <w:lvl w:ilvl="0">
      <w:start w:val="1"/>
      <w:numFmt w:val="decimal"/>
      <w:lvlText w:val="%1."/>
      <w:lvlJc w:val="left"/>
      <w:pPr>
        <w:tabs>
          <w:tab w:val="num" w:pos="1440"/>
        </w:tabs>
        <w:ind w:left="1440" w:hanging="360"/>
      </w:pPr>
    </w:lvl>
  </w:abstractNum>
  <w:abstractNum w:abstractNumId="3">
    <w:nsid w:val="FFFFFF7F"/>
    <w:multiLevelType w:val="singleLevel"/>
    <w:tmpl w:val="6892209A"/>
    <w:lvl w:ilvl="0">
      <w:start w:val="1"/>
      <w:numFmt w:val="decimal"/>
      <w:lvlText w:val="%1."/>
      <w:lvlJc w:val="left"/>
      <w:pPr>
        <w:tabs>
          <w:tab w:val="num" w:pos="720"/>
        </w:tabs>
        <w:ind w:left="720" w:hanging="360"/>
      </w:pPr>
    </w:lvl>
  </w:abstractNum>
  <w:abstractNum w:abstractNumId="4">
    <w:nsid w:val="FFFFFF80"/>
    <w:multiLevelType w:val="singleLevel"/>
    <w:tmpl w:val="DE82B3A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F664CE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C183A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E7CCF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5F4987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2"/>
    <w:lvl w:ilvl="0">
      <w:start w:val="1"/>
      <w:numFmt w:val="bullet"/>
      <w:lvlText w:val="-"/>
      <w:lvlJc w:val="left"/>
      <w:pPr>
        <w:tabs>
          <w:tab w:val="num" w:pos="0"/>
        </w:tabs>
        <w:ind w:left="720" w:hanging="360"/>
      </w:pPr>
      <w:rPr>
        <w:rFonts w:ascii="Arial" w:hAnsi="Arial" w:cs="Arial"/>
      </w:rPr>
    </w:lvl>
  </w:abstractNum>
  <w:abstractNum w:abstractNumId="11">
    <w:nsid w:val="00000003"/>
    <w:multiLevelType w:val="multilevel"/>
    <w:tmpl w:val="4D02CC8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5"/>
  </w:num>
  <w:num w:numId="3">
    <w:abstractNumId w:val="17"/>
  </w:num>
  <w:num w:numId="4">
    <w:abstractNumId w:val="13"/>
  </w:num>
  <w:num w:numId="5">
    <w:abstractNumId w:val="21"/>
  </w:num>
  <w:num w:numId="6">
    <w:abstractNumId w:val="26"/>
  </w:num>
  <w:num w:numId="7">
    <w:abstractNumId w:val="33"/>
  </w:num>
  <w:num w:numId="8">
    <w:abstractNumId w:val="30"/>
  </w:num>
  <w:num w:numId="9">
    <w:abstractNumId w:val="24"/>
  </w:num>
  <w:num w:numId="10">
    <w:abstractNumId w:val="20"/>
  </w:num>
  <w:num w:numId="11">
    <w:abstractNumId w:val="14"/>
  </w:num>
  <w:num w:numId="12">
    <w:abstractNumId w:val="8"/>
  </w:num>
  <w:num w:numId="13">
    <w:abstractNumId w:val="18"/>
  </w:num>
  <w:num w:numId="14">
    <w:abstractNumId w:val="16"/>
  </w:num>
  <w:num w:numId="15">
    <w:abstractNumId w:val="22"/>
  </w:num>
  <w:num w:numId="16">
    <w:abstractNumId w:val="25"/>
  </w:num>
  <w:num w:numId="17">
    <w:abstractNumId w:val="28"/>
  </w:num>
  <w:num w:numId="18">
    <w:abstractNumId w:val="32"/>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31"/>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
  </w:num>
  <w:num w:numId="44">
    <w:abstractNumId w:val="2"/>
  </w:num>
  <w:num w:numId="45">
    <w:abstractNumId w:val="4"/>
  </w:num>
  <w:num w:numId="46">
    <w:abstractNumId w:val="5"/>
  </w:num>
  <w:num w:numId="47">
    <w:abstractNumId w:val="6"/>
  </w:num>
  <w:num w:numId="48">
    <w:abstractNumId w:val="7"/>
  </w:num>
  <w:num w:numId="49">
    <w:abstractNumId w:val="3"/>
  </w:num>
  <w:num w:numId="50">
    <w:abstractNumId w:val="9"/>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46F9D"/>
    <w:rsid w:val="000537D0"/>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56525"/>
    <w:rsid w:val="00161325"/>
    <w:rsid w:val="0017295E"/>
    <w:rsid w:val="001747E7"/>
    <w:rsid w:val="00180C11"/>
    <w:rsid w:val="00182C8C"/>
    <w:rsid w:val="001836BE"/>
    <w:rsid w:val="001862D3"/>
    <w:rsid w:val="001875B1"/>
    <w:rsid w:val="001943B8"/>
    <w:rsid w:val="00196949"/>
    <w:rsid w:val="001D4A3E"/>
    <w:rsid w:val="001E0F67"/>
    <w:rsid w:val="001E416D"/>
    <w:rsid w:val="00201337"/>
    <w:rsid w:val="002022EA"/>
    <w:rsid w:val="00205B17"/>
    <w:rsid w:val="00205D9B"/>
    <w:rsid w:val="002204DA"/>
    <w:rsid w:val="0022371A"/>
    <w:rsid w:val="0024375D"/>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90B86"/>
    <w:rsid w:val="003A30F5"/>
    <w:rsid w:val="003A368B"/>
    <w:rsid w:val="003A7759"/>
    <w:rsid w:val="003B03EA"/>
    <w:rsid w:val="003C7C34"/>
    <w:rsid w:val="003D0F37"/>
    <w:rsid w:val="003D5150"/>
    <w:rsid w:val="003E3151"/>
    <w:rsid w:val="003F191B"/>
    <w:rsid w:val="003F1C3A"/>
    <w:rsid w:val="003F1ECC"/>
    <w:rsid w:val="003F583F"/>
    <w:rsid w:val="00403823"/>
    <w:rsid w:val="0042518D"/>
    <w:rsid w:val="0042639D"/>
    <w:rsid w:val="00434423"/>
    <w:rsid w:val="00441393"/>
    <w:rsid w:val="00447CF0"/>
    <w:rsid w:val="00447E14"/>
    <w:rsid w:val="00456F10"/>
    <w:rsid w:val="00465491"/>
    <w:rsid w:val="00480D65"/>
    <w:rsid w:val="00492A8D"/>
    <w:rsid w:val="004D0799"/>
    <w:rsid w:val="004E0B5D"/>
    <w:rsid w:val="004E1D57"/>
    <w:rsid w:val="004E2F16"/>
    <w:rsid w:val="004F16C9"/>
    <w:rsid w:val="00503044"/>
    <w:rsid w:val="0050650A"/>
    <w:rsid w:val="00513460"/>
    <w:rsid w:val="00523666"/>
    <w:rsid w:val="00526234"/>
    <w:rsid w:val="00547EF2"/>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444"/>
    <w:rsid w:val="00676E16"/>
    <w:rsid w:val="0068553C"/>
    <w:rsid w:val="00685F34"/>
    <w:rsid w:val="00687E10"/>
    <w:rsid w:val="006975A8"/>
    <w:rsid w:val="006A2EC5"/>
    <w:rsid w:val="006A5D9D"/>
    <w:rsid w:val="006B767B"/>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2CD1"/>
    <w:rsid w:val="0078486B"/>
    <w:rsid w:val="00785A39"/>
    <w:rsid w:val="00787D8A"/>
    <w:rsid w:val="00790277"/>
    <w:rsid w:val="00791EBC"/>
    <w:rsid w:val="00793577"/>
    <w:rsid w:val="00796A9E"/>
    <w:rsid w:val="007A446A"/>
    <w:rsid w:val="007A6476"/>
    <w:rsid w:val="007B29A6"/>
    <w:rsid w:val="007B6A93"/>
    <w:rsid w:val="007B7FEC"/>
    <w:rsid w:val="007C78B2"/>
    <w:rsid w:val="007D2107"/>
    <w:rsid w:val="007D5895"/>
    <w:rsid w:val="007D747F"/>
    <w:rsid w:val="007D77AB"/>
    <w:rsid w:val="007E30DF"/>
    <w:rsid w:val="007F7544"/>
    <w:rsid w:val="00800995"/>
    <w:rsid w:val="00815E10"/>
    <w:rsid w:val="008326B2"/>
    <w:rsid w:val="0083626A"/>
    <w:rsid w:val="00846831"/>
    <w:rsid w:val="0084683E"/>
    <w:rsid w:val="008533FB"/>
    <w:rsid w:val="0085727A"/>
    <w:rsid w:val="00864E45"/>
    <w:rsid w:val="00865532"/>
    <w:rsid w:val="008737D3"/>
    <w:rsid w:val="008747E0"/>
    <w:rsid w:val="00876841"/>
    <w:rsid w:val="008827A8"/>
    <w:rsid w:val="00882B3C"/>
    <w:rsid w:val="00883AE3"/>
    <w:rsid w:val="0088489E"/>
    <w:rsid w:val="008972C3"/>
    <w:rsid w:val="008B501C"/>
    <w:rsid w:val="008C27BE"/>
    <w:rsid w:val="008C33B5"/>
    <w:rsid w:val="008D16BF"/>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27444"/>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87A78"/>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AF6C9B"/>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96A5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26DFE"/>
    <w:rsid w:val="00C339BE"/>
    <w:rsid w:val="00C352EA"/>
    <w:rsid w:val="00C35CF6"/>
    <w:rsid w:val="00C4205C"/>
    <w:rsid w:val="00C42E66"/>
    <w:rsid w:val="00C44400"/>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D57BD"/>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DA6"/>
    <w:rsid w:val="00EA4F29"/>
    <w:rsid w:val="00EA5F83"/>
    <w:rsid w:val="00EA668C"/>
    <w:rsid w:val="00EA6F9D"/>
    <w:rsid w:val="00EB6F3C"/>
    <w:rsid w:val="00EC1E2C"/>
    <w:rsid w:val="00ED0130"/>
    <w:rsid w:val="00ED030E"/>
    <w:rsid w:val="00ED1C7D"/>
    <w:rsid w:val="00ED2A8D"/>
    <w:rsid w:val="00EE1F49"/>
    <w:rsid w:val="00EE54CB"/>
    <w:rsid w:val="00EF1C54"/>
    <w:rsid w:val="00EF23C8"/>
    <w:rsid w:val="00EF404B"/>
    <w:rsid w:val="00EF7AB3"/>
    <w:rsid w:val="00F00376"/>
    <w:rsid w:val="00F02770"/>
    <w:rsid w:val="00F02F9B"/>
    <w:rsid w:val="00F15682"/>
    <w:rsid w:val="00F157E2"/>
    <w:rsid w:val="00F15E95"/>
    <w:rsid w:val="00F20E5E"/>
    <w:rsid w:val="00F2516C"/>
    <w:rsid w:val="00F41744"/>
    <w:rsid w:val="00F42554"/>
    <w:rsid w:val="00F527AC"/>
    <w:rsid w:val="00F573F5"/>
    <w:rsid w:val="00F61D83"/>
    <w:rsid w:val="00F65DD1"/>
    <w:rsid w:val="00F70611"/>
    <w:rsid w:val="00F707B3"/>
    <w:rsid w:val="00F71135"/>
    <w:rsid w:val="00F77615"/>
    <w:rsid w:val="00F90461"/>
    <w:rsid w:val="00FA3925"/>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390B86"/>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390B86"/>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390B86"/>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8D16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22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C1F0D-EC47-4744-B11C-27148C3AE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1803</Words>
  <Characters>10282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12061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cp:lastPrinted>2016-02-11T12:10:00Z</cp:lastPrinted>
  <dcterms:created xsi:type="dcterms:W3CDTF">2017-03-04T17:54:00Z</dcterms:created>
  <dcterms:modified xsi:type="dcterms:W3CDTF">2017-03-04T18:10:00Z</dcterms:modified>
  <cp:category/>
</cp:coreProperties>
</file>